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lang w:val="es-MX"/>
        </w:rPr>
        <w:id w:val="7132614"/>
        <w:docPartObj>
          <w:docPartGallery w:val="Cover Pages"/>
          <w:docPartUnique/>
        </w:docPartObj>
      </w:sdtPr>
      <w:sdtEndPr>
        <w:rPr>
          <w:rFonts w:ascii="Arial" w:eastAsiaTheme="minorEastAsia" w:hAnsi="Arial" w:cs="Arial"/>
          <w:color w:val="000000"/>
          <w:sz w:val="24"/>
          <w:szCs w:val="24"/>
        </w:rPr>
      </w:sdtEndPr>
      <w:sdtContent>
        <w:p w:rsidR="0064436C" w:rsidRDefault="00855B56" w:rsidP="007F7EF3">
          <w:pPr>
            <w:pStyle w:val="Sinespaciado"/>
            <w:spacing w:line="360" w:lineRule="auto"/>
            <w:rPr>
              <w:rFonts w:asciiTheme="majorHAnsi" w:eastAsiaTheme="majorEastAsia" w:hAnsiTheme="majorHAnsi" w:cstheme="majorBidi"/>
              <w:sz w:val="72"/>
              <w:szCs w:val="72"/>
            </w:rPr>
          </w:pPr>
          <w:r>
            <w:rPr>
              <w:rFonts w:eastAsiaTheme="majorEastAsia" w:cstheme="majorBidi"/>
              <w:noProof/>
              <w:lang w:val="es-MX"/>
            </w:rPr>
            <mc:AlternateContent>
              <mc:Choice Requires="wps">
                <w:drawing>
                  <wp:anchor distT="0" distB="0" distL="114300" distR="114300" simplePos="0" relativeHeight="251660288" behindDoc="0" locked="0" layoutInCell="0" allowOverlap="1" wp14:anchorId="3FF6E16C" wp14:editId="7D32B942">
                    <wp:simplePos x="0" y="0"/>
                    <wp:positionH relativeFrom="page">
                      <wp:align>center</wp:align>
                    </wp:positionH>
                    <wp:positionV relativeFrom="page">
                      <wp:align>bottom</wp:align>
                    </wp:positionV>
                    <wp:extent cx="8145145" cy="790575"/>
                    <wp:effectExtent l="5715" t="9525" r="12065" b="952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5145"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1.35pt;height:62.25pt;z-index:251660288;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" o:allowincell="f" fillcolor="#4bacc6 [3208]" strokecolor="#31849b [2408]">
                    <w10:wrap anchorx="page" anchory="page"/>
                  </v:rect>
                </w:pict>
              </mc:Fallback>
            </mc:AlternateContent>
          </w:r>
          <w:r>
            <w:rPr>
              <w:rFonts w:eastAsiaTheme="majorEastAsia" w:cstheme="majorBidi"/>
              <w:noProof/>
              <w:lang w:val="es-MX"/>
            </w:rPr>
            <mc:AlternateContent>
              <mc:Choice Requires="wps">
                <w:drawing>
                  <wp:anchor distT="0" distB="0" distL="114300" distR="114300" simplePos="0" relativeHeight="251663360" behindDoc="0" locked="0" layoutInCell="0" allowOverlap="1" wp14:anchorId="1DFA0EB1" wp14:editId="1D125D91">
                    <wp:simplePos x="0" y="0"/>
                    <wp:positionH relativeFrom="leftMargin">
                      <wp:align>center</wp:align>
                    </wp:positionH>
                    <wp:positionV relativeFrom="page">
                      <wp:align>center</wp:align>
                    </wp:positionV>
                    <wp:extent cx="90805" cy="10538460"/>
                    <wp:effectExtent l="6350" t="5715" r="7620" b="952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846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29.8pt;z-index:251663360;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" o:allowincell="f" fillcolor="white [3212]" strokecolor="#31849b [2408]">
                    <w10:wrap anchorx="margin" anchory="page"/>
                  </v:rect>
                </w:pict>
              </mc:Fallback>
            </mc:AlternateContent>
          </w:r>
          <w:r>
            <w:rPr>
              <w:rFonts w:eastAsiaTheme="majorEastAsia" w:cstheme="majorBidi"/>
              <w:noProof/>
              <w:lang w:val="es-MX"/>
            </w:rPr>
            <mc:AlternateContent>
              <mc:Choice Requires="wps">
                <w:drawing>
                  <wp:anchor distT="0" distB="0" distL="114300" distR="114300" simplePos="0" relativeHeight="251662336" behindDoc="0" locked="0" layoutInCell="0" allowOverlap="1" wp14:anchorId="649C3F2B" wp14:editId="59303700">
                    <wp:simplePos x="0" y="0"/>
                    <wp:positionH relativeFrom="rightMargin">
                      <wp:align>center</wp:align>
                    </wp:positionH>
                    <wp:positionV relativeFrom="page">
                      <wp:align>center</wp:align>
                    </wp:positionV>
                    <wp:extent cx="90805" cy="10538460"/>
                    <wp:effectExtent l="12065" t="5715" r="11430" b="952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8460"/>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29.8pt;z-index:251662336;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" o:allowincell="f" fillcolor="white [3212]" strokecolor="#31849b [2408]">
                    <w10:wrap anchorx="margin" anchory="page"/>
                  </v:rect>
                </w:pict>
              </mc:Fallback>
            </mc:AlternateContent>
          </w:r>
          <w:r>
            <w:rPr>
              <w:rFonts w:eastAsiaTheme="majorEastAsia" w:cstheme="majorBidi"/>
              <w:noProof/>
              <w:lang w:val="es-MX"/>
            </w:rPr>
            <mc:AlternateContent>
              <mc:Choice Requires="wps">
                <w:drawing>
                  <wp:anchor distT="0" distB="0" distL="114300" distR="114300" simplePos="0" relativeHeight="251661312" behindDoc="0" locked="0" layoutInCell="0" allowOverlap="1" wp14:anchorId="29BAE7CC" wp14:editId="025B4D10">
                    <wp:simplePos x="0" y="0"/>
                    <wp:positionH relativeFrom="page">
                      <wp:align>center</wp:align>
                    </wp:positionH>
                    <wp:positionV relativeFrom="topMargin">
                      <wp:align>top</wp:align>
                    </wp:positionV>
                    <wp:extent cx="8145145" cy="790575"/>
                    <wp:effectExtent l="5715" t="9525" r="12065"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5145" cy="790575"/>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1.35pt;height:62.25pt;z-index:251661312;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" o:allowincell="f" fillcolor="#4bacc6 [3208]" strokecolor="#31849b [2408]">
                    <w10:wrap anchorx="page" anchory="margin"/>
                  </v:rect>
                </w:pict>
              </mc:Fallback>
            </mc:AlternateContent>
          </w:r>
        </w:p>
        <w:sdt>
          <w:sdtPr>
            <w:rPr>
              <w:rFonts w:asciiTheme="majorHAnsi" w:eastAsiaTheme="majorEastAsia" w:hAnsiTheme="majorHAnsi" w:cstheme="majorBidi"/>
              <w:sz w:val="72"/>
              <w:szCs w:val="72"/>
            </w:rPr>
            <w:alias w:val="Título"/>
            <w:id w:val="14700071"/>
            <w:placeholder>
              <w:docPart w:val="3F512A4E08A840208B490477C6EBD0FF"/>
            </w:placeholder>
            <w:dataBinding w:prefixMappings="xmlns:ns0='http://schemas.openxmlformats.org/package/2006/metadata/core-properties' xmlns:ns1='http://purl.org/dc/elements/1.1/'" w:xpath="/ns0:coreProperties[1]/ns1:title[1]" w:storeItemID="{6C3C8BC8-F283-45AE-878A-BAB7291924A1}"/>
            <w:text/>
          </w:sdtPr>
          <w:sdtContent>
            <w:p w:rsidR="0064436C" w:rsidRDefault="0064436C" w:rsidP="007F7EF3">
              <w:pPr>
                <w:pStyle w:val="Sinespaciado"/>
                <w:spacing w:line="360" w:lineRule="auto"/>
                <w:rPr>
                  <w:rFonts w:asciiTheme="majorHAnsi" w:eastAsiaTheme="majorEastAsia" w:hAnsiTheme="majorHAnsi" w:cstheme="majorBidi"/>
                  <w:sz w:val="72"/>
                  <w:szCs w:val="72"/>
                </w:rPr>
              </w:pPr>
              <w:r>
                <w:rPr>
                  <w:rFonts w:asciiTheme="majorHAnsi" w:eastAsiaTheme="majorEastAsia" w:hAnsiTheme="majorHAnsi" w:cstheme="majorBidi"/>
                  <w:sz w:val="72"/>
                  <w:szCs w:val="72"/>
                </w:rPr>
                <w:t>Escuela para padres (Disciplina)</w:t>
              </w:r>
            </w:p>
          </w:sdtContent>
        </w:sdt>
        <w:p w:rsidR="0064436C" w:rsidRDefault="0064436C" w:rsidP="007F7EF3">
          <w:pPr>
            <w:pStyle w:val="Sinespaciado"/>
            <w:spacing w:line="360" w:lineRule="auto"/>
            <w:rPr>
              <w:rFonts w:asciiTheme="majorHAnsi" w:eastAsiaTheme="majorEastAsia" w:hAnsiTheme="majorHAnsi" w:cstheme="majorBidi"/>
              <w:sz w:val="36"/>
              <w:szCs w:val="36"/>
            </w:rPr>
          </w:pPr>
        </w:p>
        <w:p w:rsidR="0064436C" w:rsidRDefault="0064436C" w:rsidP="007F7EF3">
          <w:pPr>
            <w:pStyle w:val="Sinespaciado"/>
            <w:spacing w:line="360" w:lineRule="auto"/>
            <w:rPr>
              <w:rFonts w:asciiTheme="majorHAnsi" w:eastAsiaTheme="majorEastAsia" w:hAnsiTheme="majorHAnsi" w:cstheme="majorBidi"/>
              <w:sz w:val="36"/>
              <w:szCs w:val="36"/>
            </w:rPr>
          </w:pPr>
        </w:p>
        <w:p w:rsidR="0064436C" w:rsidRDefault="0064436C" w:rsidP="007F7EF3">
          <w:pPr>
            <w:pStyle w:val="Sinespaciado"/>
            <w:spacing w:line="360" w:lineRule="auto"/>
            <w:rPr>
              <w:rFonts w:asciiTheme="majorHAnsi" w:eastAsiaTheme="majorEastAsia" w:hAnsiTheme="majorHAnsi" w:cstheme="majorBidi"/>
              <w:sz w:val="36"/>
              <w:szCs w:val="36"/>
            </w:rPr>
          </w:pPr>
        </w:p>
        <w:sdt>
          <w:sdtPr>
            <w:rPr>
              <w:sz w:val="32"/>
              <w:szCs w:val="32"/>
            </w:rPr>
            <w:alias w:val="Fecha"/>
            <w:id w:val="14700083"/>
            <w:placeholder>
              <w:docPart w:val="508C49B5ABE64ACB84F5F57B7DA0D377"/>
            </w:placeholder>
            <w:dataBinding w:prefixMappings="xmlns:ns0='http://schemas.microsoft.com/office/2006/coverPageProps'" w:xpath="/ns0:CoverPageProperties[1]/ns0:PublishDate[1]" w:storeItemID="{55AF091B-3C7A-41E3-B477-F2FDAA23CFDA}"/>
            <w:date w:fullDate="2011-10-13T00:00:00Z">
              <w:dateFormat w:val="dd/MM/yyyy"/>
              <w:lid w:val="es-ES"/>
              <w:storeMappedDataAs w:val="dateTime"/>
              <w:calendar w:val="gregorian"/>
            </w:date>
          </w:sdtPr>
          <w:sdtContent>
            <w:p w:rsidR="0064436C" w:rsidRPr="0064436C" w:rsidRDefault="0064436C" w:rsidP="007F7EF3">
              <w:pPr>
                <w:pStyle w:val="Sinespaciado"/>
                <w:spacing w:line="360" w:lineRule="auto"/>
                <w:rPr>
                  <w:sz w:val="32"/>
                  <w:szCs w:val="32"/>
                </w:rPr>
              </w:pPr>
              <w:r w:rsidRPr="0064436C">
                <w:rPr>
                  <w:sz w:val="32"/>
                  <w:szCs w:val="32"/>
                </w:rPr>
                <w:t>13/10/2011</w:t>
              </w:r>
            </w:p>
          </w:sdtContent>
        </w:sdt>
        <w:sdt>
          <w:sdtPr>
            <w:rPr>
              <w:sz w:val="32"/>
              <w:szCs w:val="32"/>
            </w:rPr>
            <w:alias w:val="Organización"/>
            <w:id w:val="14700089"/>
            <w:placeholder>
              <w:docPart w:val="86F606A7B91141BB9DB95CF6514EBDEF"/>
            </w:placeholder>
            <w:dataBinding w:prefixMappings="xmlns:ns0='http://schemas.openxmlformats.org/officeDocument/2006/extended-properties'" w:xpath="/ns0:Properties[1]/ns0:Company[1]" w:storeItemID="{6668398D-A668-4E3E-A5EB-62B293D839F1}"/>
            <w:text/>
          </w:sdtPr>
          <w:sdtContent>
            <w:p w:rsidR="0064436C" w:rsidRPr="0064436C" w:rsidRDefault="0064436C" w:rsidP="007F7EF3">
              <w:pPr>
                <w:pStyle w:val="Sinespaciado"/>
                <w:spacing w:line="360" w:lineRule="auto"/>
                <w:rPr>
                  <w:sz w:val="32"/>
                  <w:szCs w:val="32"/>
                </w:rPr>
              </w:pPr>
              <w:r w:rsidRPr="0064436C">
                <w:rPr>
                  <w:sz w:val="32"/>
                  <w:szCs w:val="32"/>
                </w:rPr>
                <w:t>Universidad Guadalajara Lamar</w:t>
              </w:r>
            </w:p>
          </w:sdtContent>
        </w:sdt>
        <w:sdt>
          <w:sdtPr>
            <w:rPr>
              <w:sz w:val="32"/>
              <w:szCs w:val="32"/>
            </w:rPr>
            <w:alias w:val="Autor"/>
            <w:id w:val="14700094"/>
            <w:dataBinding w:prefixMappings="xmlns:ns0='http://schemas.openxmlformats.org/package/2006/metadata/core-properties' xmlns:ns1='http://purl.org/dc/elements/1.1/'" w:xpath="/ns0:coreProperties[1]/ns1:creator[1]" w:storeItemID="{6C3C8BC8-F283-45AE-878A-BAB7291924A1}"/>
            <w:text/>
          </w:sdtPr>
          <w:sdtContent>
            <w:p w:rsidR="0064436C" w:rsidRPr="0064436C" w:rsidRDefault="0064436C" w:rsidP="007F7EF3">
              <w:pPr>
                <w:pStyle w:val="Sinespaciado"/>
                <w:spacing w:line="360" w:lineRule="auto"/>
                <w:rPr>
                  <w:sz w:val="32"/>
                  <w:szCs w:val="32"/>
                </w:rPr>
              </w:pPr>
              <w:r w:rsidRPr="0064436C">
                <w:rPr>
                  <w:sz w:val="32"/>
                  <w:szCs w:val="32"/>
                  <w:lang w:val="es-MX"/>
                </w:rPr>
                <w:t>Rocío Rizo Castro</w:t>
              </w:r>
            </w:p>
          </w:sdtContent>
        </w:sdt>
        <w:p w:rsidR="0064436C" w:rsidRDefault="0064436C" w:rsidP="007F7EF3">
          <w:pPr>
            <w:spacing w:line="360" w:lineRule="auto"/>
            <w:rPr>
              <w:lang w:val="es-ES"/>
            </w:rPr>
          </w:pPr>
        </w:p>
        <w:p w:rsidR="0064436C" w:rsidRDefault="0064436C" w:rsidP="007F7EF3">
          <w:pPr>
            <w:spacing w:line="360" w:lineRule="auto"/>
            <w:rPr>
              <w:rFonts w:ascii="Arial" w:hAnsi="Arial" w:cs="Arial"/>
              <w:color w:val="000000"/>
              <w:sz w:val="24"/>
              <w:szCs w:val="24"/>
            </w:rPr>
          </w:pPr>
          <w:r>
            <w:rPr>
              <w:rFonts w:ascii="Arial" w:hAnsi="Arial" w:cs="Arial"/>
              <w:color w:val="000000"/>
              <w:sz w:val="24"/>
              <w:szCs w:val="24"/>
            </w:rPr>
            <w:br w:type="page"/>
          </w:r>
        </w:p>
      </w:sdtContent>
    </w:sdt>
    <w:p w:rsidR="00A5592C" w:rsidRDefault="00A5592C" w:rsidP="007F7EF3">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lastRenderedPageBreak/>
        <w:t>ESCUELA PARA PADRES (DISCIPLINA)</w:t>
      </w:r>
    </w:p>
    <w:p w:rsidR="00A5592C" w:rsidRDefault="00A5592C"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Este tema habla de que es la escuela para padres, como es que surgió esta en Jalisco, </w:t>
      </w:r>
      <w:proofErr w:type="spellStart"/>
      <w:r>
        <w:rPr>
          <w:rFonts w:ascii="Arial" w:hAnsi="Arial" w:cs="Arial"/>
          <w:color w:val="000000" w:themeColor="text1"/>
          <w:sz w:val="24"/>
          <w:szCs w:val="24"/>
        </w:rPr>
        <w:t>cual</w:t>
      </w:r>
      <w:proofErr w:type="spellEnd"/>
      <w:r>
        <w:rPr>
          <w:rFonts w:ascii="Arial" w:hAnsi="Arial" w:cs="Arial"/>
          <w:color w:val="000000" w:themeColor="text1"/>
          <w:sz w:val="24"/>
          <w:szCs w:val="24"/>
        </w:rPr>
        <w:t xml:space="preserve"> es su importancia y por ultimo porque es importante que exista formación en los padres de familia en </w:t>
      </w:r>
      <w:r w:rsidR="00663187">
        <w:rPr>
          <w:rFonts w:ascii="Arial" w:hAnsi="Arial" w:cs="Arial"/>
          <w:color w:val="000000" w:themeColor="text1"/>
          <w:sz w:val="24"/>
          <w:szCs w:val="24"/>
        </w:rPr>
        <w:t>cómo</w:t>
      </w:r>
      <w:r>
        <w:rPr>
          <w:rFonts w:ascii="Arial" w:hAnsi="Arial" w:cs="Arial"/>
          <w:color w:val="000000" w:themeColor="text1"/>
          <w:sz w:val="24"/>
          <w:szCs w:val="24"/>
        </w:rPr>
        <w:t xml:space="preserve"> dar disciplina al niño</w:t>
      </w:r>
      <w:r w:rsidR="00663187">
        <w:rPr>
          <w:rFonts w:ascii="Arial" w:hAnsi="Arial" w:cs="Arial"/>
          <w:color w:val="000000" w:themeColor="text1"/>
          <w:sz w:val="24"/>
          <w:szCs w:val="24"/>
        </w:rPr>
        <w:t xml:space="preserve">, para llegar a estas conclusiones investigue en tres escuelas primarias acerca de la escuela para padres, si es que existía, si había manual y en que horarios se </w:t>
      </w:r>
      <w:ins w:id="0" w:author="Ana Maritza Vega Jauregui" w:date="2011-10-27T20:30:00Z">
        <w:r w:rsidR="007F7EF3">
          <w:rPr>
            <w:rFonts w:ascii="Arial" w:hAnsi="Arial" w:cs="Arial"/>
            <w:color w:val="000000" w:themeColor="text1"/>
            <w:sz w:val="24"/>
            <w:szCs w:val="24"/>
          </w:rPr>
          <w:t xml:space="preserve">impartían </w:t>
        </w:r>
      </w:ins>
      <w:commentRangeStart w:id="1"/>
      <w:del w:id="2" w:author="Ana Maritza Vega Jauregui" w:date="2011-10-27T20:30:00Z">
        <w:r w:rsidR="00663187" w:rsidDel="007F7EF3">
          <w:rPr>
            <w:rFonts w:ascii="Arial" w:hAnsi="Arial" w:cs="Arial"/>
            <w:color w:val="000000" w:themeColor="text1"/>
            <w:sz w:val="24"/>
            <w:szCs w:val="24"/>
          </w:rPr>
          <w:delText>daban</w:delText>
        </w:r>
      </w:del>
      <w:r w:rsidR="00663187">
        <w:rPr>
          <w:rFonts w:ascii="Arial" w:hAnsi="Arial" w:cs="Arial"/>
          <w:color w:val="000000" w:themeColor="text1"/>
          <w:sz w:val="24"/>
          <w:szCs w:val="24"/>
        </w:rPr>
        <w:t xml:space="preserve"> el resultado fue que en dos de las tres no existía dicha necesidad y en la tercera el director comentó que existía pero la impartían dos veces al año dado que los padres casi no asistían ya que estaba en horario matutino, ¿entonces a qué hora podría asistir los padres?...</w:t>
      </w:r>
      <w:commentRangeEnd w:id="1"/>
      <w:r w:rsidR="007F7EF3">
        <w:rPr>
          <w:rStyle w:val="Refdecomentario"/>
        </w:rPr>
        <w:commentReference w:id="1"/>
      </w:r>
    </w:p>
    <w:p w:rsidR="00663187" w:rsidRDefault="00663187" w:rsidP="007F7EF3">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¿Qué es la escuela </w:t>
      </w:r>
      <w:commentRangeStart w:id="3"/>
      <w:r>
        <w:rPr>
          <w:rFonts w:ascii="Arial" w:hAnsi="Arial" w:cs="Arial"/>
          <w:b/>
          <w:color w:val="000000" w:themeColor="text1"/>
          <w:sz w:val="24"/>
          <w:szCs w:val="24"/>
        </w:rPr>
        <w:t>para padres?</w:t>
      </w:r>
      <w:r w:rsidR="00AB5978">
        <w:rPr>
          <w:rFonts w:ascii="Arial" w:hAnsi="Arial" w:cs="Arial"/>
          <w:b/>
          <w:color w:val="000000" w:themeColor="text1"/>
          <w:sz w:val="24"/>
          <w:szCs w:val="24"/>
        </w:rPr>
        <w:t xml:space="preserve"> ¿Y quién </w:t>
      </w:r>
      <w:commentRangeEnd w:id="3"/>
      <w:r w:rsidR="00DD6FA5">
        <w:rPr>
          <w:rStyle w:val="Refdecomentario"/>
        </w:rPr>
        <w:commentReference w:id="3"/>
      </w:r>
      <w:r w:rsidR="00AB5978">
        <w:rPr>
          <w:rFonts w:ascii="Arial" w:hAnsi="Arial" w:cs="Arial"/>
          <w:b/>
          <w:color w:val="000000" w:themeColor="text1"/>
          <w:sz w:val="24"/>
          <w:szCs w:val="24"/>
        </w:rPr>
        <w:t>la imparte?</w:t>
      </w:r>
    </w:p>
    <w:p w:rsidR="00AB5978" w:rsidRDefault="00663187"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La escuela para padres es, un espacio de </w:t>
      </w:r>
      <w:r w:rsidR="00AB5978">
        <w:rPr>
          <w:rFonts w:ascii="Arial" w:hAnsi="Arial" w:cs="Arial"/>
          <w:color w:val="000000" w:themeColor="text1"/>
          <w:sz w:val="24"/>
          <w:szCs w:val="24"/>
        </w:rPr>
        <w:t>apoyo y sostén brindado por especialistas en el tema</w:t>
      </w:r>
      <w:ins w:id="4" w:author="Ana Maritza Vega Jauregui" w:date="2011-10-27T20:31:00Z">
        <w:r w:rsidR="007F7EF3">
          <w:rPr>
            <w:rFonts w:ascii="Arial" w:hAnsi="Arial" w:cs="Arial"/>
            <w:color w:val="000000" w:themeColor="text1"/>
            <w:sz w:val="24"/>
            <w:szCs w:val="24"/>
          </w:rPr>
          <w:t>,</w:t>
        </w:r>
      </w:ins>
      <w:r w:rsidR="00AB5978">
        <w:rPr>
          <w:rFonts w:ascii="Arial" w:hAnsi="Arial" w:cs="Arial"/>
          <w:color w:val="000000" w:themeColor="text1"/>
          <w:sz w:val="24"/>
          <w:szCs w:val="24"/>
        </w:rPr>
        <w:t xml:space="preserve"> como psicól</w:t>
      </w:r>
      <w:commentRangeStart w:id="5"/>
      <w:r w:rsidR="00AB5978">
        <w:rPr>
          <w:rFonts w:ascii="Arial" w:hAnsi="Arial" w:cs="Arial"/>
          <w:color w:val="000000" w:themeColor="text1"/>
          <w:sz w:val="24"/>
          <w:szCs w:val="24"/>
        </w:rPr>
        <w:t>ogos</w:t>
      </w:r>
      <w:commentRangeEnd w:id="5"/>
      <w:r w:rsidR="00DD6FA5">
        <w:rPr>
          <w:rStyle w:val="Refdecomentario"/>
        </w:rPr>
        <w:commentReference w:id="5"/>
      </w:r>
      <w:ins w:id="6" w:author="Ana Maritza Vega Jauregui" w:date="2011-10-27T21:14:00Z">
        <w:r w:rsidR="00DD6FA5">
          <w:rPr>
            <w:rFonts w:ascii="Arial" w:hAnsi="Arial" w:cs="Arial"/>
            <w:color w:val="000000" w:themeColor="text1"/>
            <w:sz w:val="24"/>
            <w:szCs w:val="24"/>
          </w:rPr>
          <w:t>.</w:t>
        </w:r>
      </w:ins>
      <w:r w:rsidR="00AB5978">
        <w:rPr>
          <w:rFonts w:ascii="Arial" w:hAnsi="Arial" w:cs="Arial"/>
          <w:color w:val="000000" w:themeColor="text1"/>
          <w:sz w:val="24"/>
          <w:szCs w:val="24"/>
        </w:rPr>
        <w:t xml:space="preserve"> pero tristemente no siempre es así y se permite que personas con distintas vocaciones a esta la impartan el ejemplo más común es que los mismos profesores de los niños den estos talleres justificando que estos son los que pasan más tiempo con los niños, pero aunque esto sea cierto, estos no son especialistas en el tema. </w:t>
      </w:r>
    </w:p>
    <w:p w:rsidR="00AB5978" w:rsidRDefault="00AB5978"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La escuela para padres sirve para encarar y elaborar las dificultades constitutivas de ser padres, Concurren cuando tienen necesidades de orientación, información o asesoramiento.</w:t>
      </w:r>
    </w:p>
    <w:p w:rsidR="00AB5978" w:rsidRPr="00663187" w:rsidRDefault="00AB5978"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Se busca ayudar a los padres a interiorizarse en su propia experiencia de paternidad, a vivenciar sus vínculos </w:t>
      </w:r>
      <w:commentRangeStart w:id="7"/>
      <w:r>
        <w:rPr>
          <w:rFonts w:ascii="Arial" w:hAnsi="Arial" w:cs="Arial"/>
          <w:color w:val="000000" w:themeColor="text1"/>
          <w:sz w:val="24"/>
          <w:szCs w:val="24"/>
        </w:rPr>
        <w:t>actuales procesando lo que vivieron en su niñez para no repetir acontecimientos dolorosos para ellos y el niño</w:t>
      </w:r>
      <w:commentRangeEnd w:id="7"/>
      <w:r w:rsidR="00DD6FA5">
        <w:rPr>
          <w:rStyle w:val="Refdecomentario"/>
        </w:rPr>
        <w:commentReference w:id="7"/>
      </w:r>
      <w:r>
        <w:rPr>
          <w:rFonts w:ascii="Arial" w:hAnsi="Arial" w:cs="Arial"/>
          <w:color w:val="000000" w:themeColor="text1"/>
          <w:sz w:val="24"/>
          <w:szCs w:val="24"/>
        </w:rPr>
        <w:t xml:space="preserve">. </w:t>
      </w:r>
    </w:p>
    <w:p w:rsidR="00A5592C" w:rsidRPr="00A5592C" w:rsidRDefault="00A5592C" w:rsidP="007F7EF3">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¿Cómo surge la escuela para padres en Jalisco?</w:t>
      </w:r>
    </w:p>
    <w:p w:rsidR="00CA2AFC" w:rsidRDefault="00A5592C" w:rsidP="007F7EF3">
      <w:pPr>
        <w:spacing w:line="360" w:lineRule="auto"/>
        <w:jc w:val="both"/>
        <w:rPr>
          <w:rFonts w:ascii="Arial" w:hAnsi="Arial" w:cs="Arial"/>
          <w:color w:val="000000" w:themeColor="text1"/>
          <w:sz w:val="24"/>
          <w:szCs w:val="24"/>
        </w:rPr>
      </w:pPr>
      <w:commentRangeStart w:id="8"/>
      <w:r w:rsidRPr="00A5592C">
        <w:rPr>
          <w:rFonts w:ascii="Arial" w:hAnsi="Arial" w:cs="Arial"/>
          <w:color w:val="000000" w:themeColor="text1"/>
          <w:sz w:val="24"/>
          <w:szCs w:val="24"/>
        </w:rPr>
        <w:t xml:space="preserve">Bajo el marco del “Año Internacional de la Familia”, en 1994 DIF Jalisco, crea el programa Escuela Comunitaria Activa de Padres de Familia, bajo una nueva perspectiva de trabajo en la que se pretende la promoción de factores </w:t>
      </w:r>
      <w:proofErr w:type="spellStart"/>
      <w:r w:rsidRPr="00A5592C">
        <w:rPr>
          <w:rFonts w:ascii="Arial" w:hAnsi="Arial" w:cs="Arial"/>
          <w:color w:val="000000" w:themeColor="text1"/>
          <w:sz w:val="24"/>
          <w:szCs w:val="24"/>
        </w:rPr>
        <w:t>sociofamiliares</w:t>
      </w:r>
      <w:proofErr w:type="spellEnd"/>
      <w:r w:rsidRPr="00A5592C">
        <w:rPr>
          <w:rFonts w:ascii="Arial" w:hAnsi="Arial" w:cs="Arial"/>
          <w:color w:val="000000" w:themeColor="text1"/>
          <w:sz w:val="24"/>
          <w:szCs w:val="24"/>
        </w:rPr>
        <w:t xml:space="preserve"> positivos , más que la </w:t>
      </w:r>
      <w:commentRangeEnd w:id="8"/>
      <w:r w:rsidR="00DD6FA5">
        <w:rPr>
          <w:rStyle w:val="Refdecomentario"/>
        </w:rPr>
        <w:commentReference w:id="8"/>
      </w:r>
      <w:r w:rsidRPr="00A5592C">
        <w:rPr>
          <w:rFonts w:ascii="Arial" w:hAnsi="Arial" w:cs="Arial"/>
          <w:color w:val="000000" w:themeColor="text1"/>
          <w:sz w:val="24"/>
          <w:szCs w:val="24"/>
        </w:rPr>
        <w:t xml:space="preserve">intervención de los problemas o dificultades. </w:t>
      </w:r>
      <w:commentRangeStart w:id="9"/>
      <w:r w:rsidRPr="00A5592C">
        <w:rPr>
          <w:rFonts w:ascii="Arial" w:hAnsi="Arial" w:cs="Arial"/>
          <w:color w:val="000000" w:themeColor="text1"/>
          <w:sz w:val="24"/>
          <w:szCs w:val="24"/>
        </w:rPr>
        <w:lastRenderedPageBreak/>
        <w:t>Con fundamento en la metodología participativa</w:t>
      </w:r>
      <w:commentRangeEnd w:id="9"/>
      <w:r w:rsidR="00DD6FA5">
        <w:rPr>
          <w:rStyle w:val="Refdecomentario"/>
        </w:rPr>
        <w:commentReference w:id="9"/>
      </w:r>
      <w:r w:rsidRPr="00A5592C">
        <w:rPr>
          <w:rFonts w:ascii="Arial" w:hAnsi="Arial" w:cs="Arial"/>
          <w:color w:val="000000" w:themeColor="text1"/>
          <w:sz w:val="24"/>
          <w:szCs w:val="24"/>
        </w:rPr>
        <w:t xml:space="preserve">, se incorpora como principal elemento él propiciar espacios para el intercambio de experiencias previas y propone una nueva forma de trabajo que permite elevar la calidad de vida de las familias, teniendo como punto de partida las necesidades de los participantes del grupo lo que es un elemento fundamental para una mejor disposición para el aprendizaje al motivar abordando los temas que interesan a los participantes. Las personas no estamos aisladas, crecemos y compartimos el mismo tiempo y espacio, por ello es muy importante tomar parte activa y colaborar. Este método permite el rescate del </w:t>
      </w:r>
      <w:r>
        <w:rPr>
          <w:rFonts w:ascii="Arial" w:hAnsi="Arial" w:cs="Arial"/>
          <w:color w:val="000000" w:themeColor="text1"/>
          <w:sz w:val="24"/>
          <w:szCs w:val="24"/>
        </w:rPr>
        <w:t>conocimiento</w:t>
      </w:r>
      <w:r w:rsidRPr="00A5592C">
        <w:rPr>
          <w:rFonts w:ascii="Arial" w:hAnsi="Arial" w:cs="Arial"/>
          <w:color w:val="000000" w:themeColor="text1"/>
          <w:sz w:val="24"/>
          <w:szCs w:val="24"/>
        </w:rPr>
        <w:t xml:space="preserve"> cultural de los padres de familia, pues resulta valioso reconocer que a parti</w:t>
      </w:r>
      <w:r>
        <w:rPr>
          <w:rFonts w:ascii="Arial" w:hAnsi="Arial" w:cs="Arial"/>
          <w:color w:val="000000" w:themeColor="text1"/>
          <w:sz w:val="24"/>
          <w:szCs w:val="24"/>
        </w:rPr>
        <w:t>r de su aprendizaje inicial, se</w:t>
      </w:r>
      <w:r w:rsidRPr="00A5592C">
        <w:rPr>
          <w:rFonts w:ascii="Arial" w:hAnsi="Arial" w:cs="Arial"/>
          <w:color w:val="000000" w:themeColor="text1"/>
          <w:sz w:val="24"/>
          <w:szCs w:val="24"/>
        </w:rPr>
        <w:t xml:space="preserve"> valoren los procesos de reflexión de los mismos padres. Inicialmente éste programa dependió de Dirección General, en 1997 pasó a formar parte de la Dirección de Salud Mental Comunitaria, para 1999 se transforma el concepto y visión de esta Dirección, hacia la creación de la Dirección de Orientación Familiar que permite lograr un plano de integral en la atención y énfasis al </w:t>
      </w:r>
      <w:commentRangeStart w:id="10"/>
      <w:r w:rsidRPr="00A5592C">
        <w:rPr>
          <w:rFonts w:ascii="Arial" w:hAnsi="Arial" w:cs="Arial"/>
          <w:color w:val="000000" w:themeColor="text1"/>
          <w:sz w:val="24"/>
          <w:szCs w:val="24"/>
        </w:rPr>
        <w:t>Desarrollo Integral de la Familia, misma que aporta sus acciones al DN3 (Programa de Promoción del Desarrollo Familiar y Comunitario), según la estructura del DIF Nacional.</w:t>
      </w:r>
      <w:commentRangeEnd w:id="10"/>
      <w:r w:rsidR="00DD6FA5">
        <w:rPr>
          <w:rStyle w:val="Refdecomentario"/>
        </w:rPr>
        <w:commentReference w:id="10"/>
      </w:r>
    </w:p>
    <w:p w:rsidR="00AB5978" w:rsidRDefault="00C14E79" w:rsidP="007F7EF3">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¿Por qué es importante la escuela para padres?</w:t>
      </w:r>
    </w:p>
    <w:p w:rsidR="00C14E79" w:rsidRDefault="00C14E79" w:rsidP="007F7EF3">
      <w:pPr>
        <w:spacing w:line="360" w:lineRule="auto"/>
        <w:jc w:val="both"/>
        <w:rPr>
          <w:ins w:id="11" w:author="Ana Maritza Vega Jauregui" w:date="2011-10-27T21:23:00Z"/>
          <w:rFonts w:ascii="Arial" w:hAnsi="Arial" w:cs="Arial"/>
          <w:color w:val="000000" w:themeColor="text1"/>
          <w:sz w:val="24"/>
          <w:szCs w:val="24"/>
        </w:rPr>
      </w:pPr>
      <w:r>
        <w:rPr>
          <w:rFonts w:ascii="Arial" w:hAnsi="Arial" w:cs="Arial"/>
          <w:color w:val="000000" w:themeColor="text1"/>
          <w:sz w:val="24"/>
          <w:szCs w:val="24"/>
        </w:rPr>
        <w:t>Tal vez la pregunta suene obvia, pero la escuela para padres es una fuente muy importante de información en torno a bastantes temas relacionados con los niños o en este caso los hijos dado que l</w:t>
      </w:r>
      <w:r w:rsidRPr="00C14E79">
        <w:rPr>
          <w:rFonts w:ascii="Arial" w:hAnsi="Arial" w:cs="Arial"/>
          <w:color w:val="000000" w:themeColor="text1"/>
          <w:sz w:val="24"/>
          <w:szCs w:val="24"/>
        </w:rPr>
        <w:t xml:space="preserve">a falta de información y asesoramiento genera mucha ansiedad, pues muchas veces </w:t>
      </w:r>
      <w:r>
        <w:rPr>
          <w:rFonts w:ascii="Arial" w:hAnsi="Arial" w:cs="Arial"/>
          <w:color w:val="000000" w:themeColor="text1"/>
          <w:sz w:val="24"/>
          <w:szCs w:val="24"/>
        </w:rPr>
        <w:t xml:space="preserve">los padres no saben </w:t>
      </w:r>
      <w:r w:rsidRPr="00C14E79">
        <w:rPr>
          <w:rFonts w:ascii="Arial" w:hAnsi="Arial" w:cs="Arial"/>
          <w:color w:val="000000" w:themeColor="text1"/>
          <w:sz w:val="24"/>
          <w:szCs w:val="24"/>
        </w:rPr>
        <w:t xml:space="preserve">encaminar adecuadamente y potenciar </w:t>
      </w:r>
      <w:r>
        <w:rPr>
          <w:rFonts w:ascii="Arial" w:hAnsi="Arial" w:cs="Arial"/>
          <w:color w:val="000000" w:themeColor="text1"/>
          <w:sz w:val="24"/>
          <w:szCs w:val="24"/>
        </w:rPr>
        <w:t>las</w:t>
      </w:r>
      <w:r w:rsidRPr="00C14E79">
        <w:rPr>
          <w:rFonts w:ascii="Arial" w:hAnsi="Arial" w:cs="Arial"/>
          <w:color w:val="000000" w:themeColor="text1"/>
          <w:sz w:val="24"/>
          <w:szCs w:val="24"/>
        </w:rPr>
        <w:t xml:space="preserve"> capacidades</w:t>
      </w:r>
      <w:r>
        <w:rPr>
          <w:rFonts w:ascii="Arial" w:hAnsi="Arial" w:cs="Arial"/>
          <w:color w:val="000000" w:themeColor="text1"/>
          <w:sz w:val="24"/>
          <w:szCs w:val="24"/>
        </w:rPr>
        <w:t xml:space="preserve"> de sus pequeños</w:t>
      </w:r>
      <w:r w:rsidRPr="00C14E79">
        <w:rPr>
          <w:rFonts w:ascii="Arial" w:hAnsi="Arial" w:cs="Arial"/>
          <w:color w:val="000000" w:themeColor="text1"/>
          <w:sz w:val="24"/>
          <w:szCs w:val="24"/>
        </w:rPr>
        <w:t>. Por una parte y que es la más evidente, la mayoría de las familias se encuentran ante una situación e</w:t>
      </w:r>
      <w:r>
        <w:rPr>
          <w:rFonts w:ascii="Arial" w:hAnsi="Arial" w:cs="Arial"/>
          <w:color w:val="000000" w:themeColor="text1"/>
          <w:sz w:val="24"/>
          <w:szCs w:val="24"/>
        </w:rPr>
        <w:t>n la que sus experiencias y co</w:t>
      </w:r>
      <w:r w:rsidRPr="00C14E79">
        <w:rPr>
          <w:rFonts w:ascii="Arial" w:hAnsi="Arial" w:cs="Arial"/>
          <w:color w:val="000000" w:themeColor="text1"/>
          <w:sz w:val="24"/>
          <w:szCs w:val="24"/>
        </w:rPr>
        <w:t xml:space="preserve">nocimientos parecen no haberles capacitado </w:t>
      </w:r>
      <w:r>
        <w:rPr>
          <w:rFonts w:ascii="Arial" w:hAnsi="Arial" w:cs="Arial"/>
          <w:color w:val="000000" w:themeColor="text1"/>
          <w:sz w:val="24"/>
          <w:szCs w:val="24"/>
        </w:rPr>
        <w:t xml:space="preserve">o haberlos capacitado de una forma inadecuada </w:t>
      </w:r>
      <w:r w:rsidRPr="00C14E79">
        <w:rPr>
          <w:rFonts w:ascii="Arial" w:hAnsi="Arial" w:cs="Arial"/>
          <w:color w:val="000000" w:themeColor="text1"/>
          <w:sz w:val="24"/>
          <w:szCs w:val="24"/>
        </w:rPr>
        <w:t>por lo que precisan de ayuda para reorientar la forma para educar a sus hijos. Por otra parte, las escuelas para padres suelen suponer un rico intercambio entre diferentes familias, convirtiéndose así en un punto de encuentro.</w:t>
      </w:r>
    </w:p>
    <w:p w:rsidR="00DD6FA5" w:rsidRDefault="00DD6FA5" w:rsidP="007F7EF3">
      <w:pPr>
        <w:spacing w:line="360" w:lineRule="auto"/>
        <w:jc w:val="both"/>
        <w:rPr>
          <w:ins w:id="12" w:author="Ana Maritza Vega Jauregui" w:date="2011-10-27T21:23:00Z"/>
          <w:rFonts w:ascii="Arial" w:hAnsi="Arial" w:cs="Arial"/>
          <w:color w:val="000000" w:themeColor="text1"/>
          <w:sz w:val="24"/>
          <w:szCs w:val="24"/>
        </w:rPr>
      </w:pPr>
    </w:p>
    <w:p w:rsidR="00DD6FA5" w:rsidRDefault="00DD6FA5" w:rsidP="00DD6FA5">
      <w:pPr>
        <w:spacing w:line="360" w:lineRule="auto"/>
        <w:jc w:val="both"/>
        <w:rPr>
          <w:ins w:id="13" w:author="Ana Maritza Vega Jauregui" w:date="2011-10-27T21:23:00Z"/>
          <w:rFonts w:ascii="Arial" w:hAnsi="Arial" w:cs="Arial"/>
          <w:color w:val="000000" w:themeColor="text1"/>
          <w:sz w:val="24"/>
          <w:szCs w:val="24"/>
        </w:rPr>
      </w:pPr>
      <w:ins w:id="14" w:author="Ana Maritza Vega Jauregui" w:date="2011-10-27T21:23:00Z">
        <w:r>
          <w:rPr>
            <w:rFonts w:ascii="Arial" w:hAnsi="Arial" w:cs="Arial"/>
            <w:color w:val="000000" w:themeColor="text1"/>
            <w:sz w:val="24"/>
            <w:szCs w:val="24"/>
          </w:rPr>
          <w:lastRenderedPageBreak/>
          <w:t xml:space="preserve">Falta un apartado donde explique que les paso en </w:t>
        </w:r>
        <w:proofErr w:type="gramStart"/>
        <w:r>
          <w:rPr>
            <w:rFonts w:ascii="Arial" w:hAnsi="Arial" w:cs="Arial"/>
            <w:color w:val="000000" w:themeColor="text1"/>
            <w:sz w:val="24"/>
            <w:szCs w:val="24"/>
          </w:rPr>
          <w:t>la visitas</w:t>
        </w:r>
        <w:proofErr w:type="gramEnd"/>
        <w:r>
          <w:rPr>
            <w:rFonts w:ascii="Arial" w:hAnsi="Arial" w:cs="Arial"/>
            <w:color w:val="000000" w:themeColor="text1"/>
            <w:sz w:val="24"/>
            <w:szCs w:val="24"/>
          </w:rPr>
          <w:t xml:space="preserve"> que hicieron, a donde fueron, etc. </w:t>
        </w:r>
      </w:ins>
    </w:p>
    <w:p w:rsidR="00DD6FA5" w:rsidRDefault="00DD6FA5" w:rsidP="00DD6FA5">
      <w:pPr>
        <w:spacing w:line="360" w:lineRule="auto"/>
        <w:jc w:val="both"/>
        <w:rPr>
          <w:ins w:id="15" w:author="Ana Maritza Vega Jauregui" w:date="2011-10-27T21:27:00Z"/>
          <w:rFonts w:ascii="Arial" w:hAnsi="Arial" w:cs="Arial"/>
          <w:color w:val="000000" w:themeColor="text1"/>
          <w:sz w:val="24"/>
          <w:szCs w:val="24"/>
        </w:rPr>
      </w:pPr>
      <w:moveToRangeStart w:id="16" w:author="Ana Maritza Vega Jauregui" w:date="2011-10-27T21:23:00Z" w:name="move307513958"/>
      <w:moveTo w:id="17" w:author="Ana Maritza Vega Jauregui" w:date="2011-10-27T21:23:00Z">
        <w:r>
          <w:rPr>
            <w:rFonts w:ascii="Arial" w:hAnsi="Arial" w:cs="Arial"/>
            <w:color w:val="000000" w:themeColor="text1"/>
            <w:sz w:val="24"/>
            <w:szCs w:val="24"/>
          </w:rPr>
          <w:t>Sería optimo que esta se impartiera en horarios que los padres pudieran acudir, aplicando una encuesta informal podrían saber los horarios de estos y a partir de ahí realizar el plan y el cronograma que se le entregaría a los padres y estos en forma de compromiso tendrían que firmarlo.</w:t>
        </w:r>
      </w:moveTo>
    </w:p>
    <w:p w:rsidR="0001254B" w:rsidRDefault="0001254B" w:rsidP="00DD6FA5">
      <w:pPr>
        <w:spacing w:line="360" w:lineRule="auto"/>
        <w:jc w:val="both"/>
        <w:rPr>
          <w:rFonts w:ascii="Arial" w:hAnsi="Arial" w:cs="Arial"/>
          <w:color w:val="000000" w:themeColor="text1"/>
          <w:sz w:val="24"/>
          <w:szCs w:val="24"/>
        </w:rPr>
      </w:pPr>
      <w:ins w:id="18" w:author="Ana Maritza Vega Jauregui" w:date="2011-10-27T21:27:00Z">
        <w:r>
          <w:rPr>
            <w:rFonts w:ascii="Arial" w:hAnsi="Arial" w:cs="Arial"/>
            <w:color w:val="000000" w:themeColor="text1"/>
            <w:sz w:val="24"/>
            <w:szCs w:val="24"/>
          </w:rPr>
          <w:t xml:space="preserve">Investiguen </w:t>
        </w:r>
        <w:proofErr w:type="spellStart"/>
        <w:r>
          <w:rPr>
            <w:rFonts w:ascii="Arial" w:hAnsi="Arial" w:cs="Arial"/>
            <w:color w:val="000000" w:themeColor="text1"/>
            <w:sz w:val="24"/>
            <w:szCs w:val="24"/>
          </w:rPr>
          <w:t>si</w:t>
        </w:r>
        <w:proofErr w:type="spellEnd"/>
        <w:r>
          <w:rPr>
            <w:rFonts w:ascii="Arial" w:hAnsi="Arial" w:cs="Arial"/>
            <w:color w:val="000000" w:themeColor="text1"/>
            <w:sz w:val="24"/>
            <w:szCs w:val="24"/>
          </w:rPr>
          <w:t xml:space="preserve"> que existe en la ley sobre la materia </w:t>
        </w:r>
      </w:ins>
    </w:p>
    <w:moveToRangeEnd w:id="16"/>
    <w:p w:rsidR="00DD6FA5" w:rsidRDefault="00DD6FA5" w:rsidP="007F7EF3">
      <w:pPr>
        <w:spacing w:line="360" w:lineRule="auto"/>
        <w:jc w:val="both"/>
        <w:rPr>
          <w:ins w:id="19" w:author="Ana Maritza Vega Jauregui" w:date="2011-10-27T21:22:00Z"/>
          <w:rFonts w:ascii="Arial" w:hAnsi="Arial" w:cs="Arial"/>
          <w:color w:val="000000" w:themeColor="text1"/>
          <w:sz w:val="24"/>
          <w:szCs w:val="24"/>
        </w:rPr>
      </w:pPr>
    </w:p>
    <w:p w:rsidR="00DD6FA5" w:rsidRDefault="00DD6FA5" w:rsidP="007F7EF3">
      <w:pPr>
        <w:spacing w:line="360" w:lineRule="auto"/>
        <w:jc w:val="both"/>
        <w:rPr>
          <w:rFonts w:ascii="Arial" w:hAnsi="Arial" w:cs="Arial"/>
          <w:color w:val="000000" w:themeColor="text1"/>
          <w:sz w:val="24"/>
          <w:szCs w:val="24"/>
        </w:rPr>
      </w:pPr>
      <w:proofErr w:type="spellStart"/>
      <w:ins w:id="20" w:author="Ana Maritza Vega Jauregui" w:date="2011-10-27T21:22:00Z">
        <w:r>
          <w:rPr>
            <w:rFonts w:ascii="Arial" w:hAnsi="Arial" w:cs="Arial"/>
            <w:color w:val="000000" w:themeColor="text1"/>
            <w:sz w:val="24"/>
            <w:szCs w:val="24"/>
          </w:rPr>
          <w:t>Rocio</w:t>
        </w:r>
        <w:proofErr w:type="spellEnd"/>
        <w:r>
          <w:rPr>
            <w:rFonts w:ascii="Arial" w:hAnsi="Arial" w:cs="Arial"/>
            <w:color w:val="000000" w:themeColor="text1"/>
            <w:sz w:val="24"/>
            <w:szCs w:val="24"/>
          </w:rPr>
          <w:t xml:space="preserve"> integra otro párrafo aquí donde expliques porque desarrollaras </w:t>
        </w:r>
        <w:proofErr w:type="gramStart"/>
        <w:r>
          <w:rPr>
            <w:rFonts w:ascii="Arial" w:hAnsi="Arial" w:cs="Arial"/>
            <w:color w:val="000000" w:themeColor="text1"/>
            <w:sz w:val="24"/>
            <w:szCs w:val="24"/>
          </w:rPr>
          <w:t>el</w:t>
        </w:r>
        <w:proofErr w:type="gramEnd"/>
        <w:r>
          <w:rPr>
            <w:rFonts w:ascii="Arial" w:hAnsi="Arial" w:cs="Arial"/>
            <w:color w:val="000000" w:themeColor="text1"/>
            <w:sz w:val="24"/>
            <w:szCs w:val="24"/>
          </w:rPr>
          <w:t xml:space="preserve"> tea de la disciplina. </w:t>
        </w:r>
      </w:ins>
    </w:p>
    <w:p w:rsidR="00C14E79" w:rsidRDefault="00BA0F2A" w:rsidP="007F7EF3">
      <w:pPr>
        <w:spacing w:line="360" w:lineRule="auto"/>
        <w:jc w:val="both"/>
        <w:rPr>
          <w:rFonts w:ascii="Arial" w:hAnsi="Arial" w:cs="Arial"/>
          <w:b/>
          <w:color w:val="000000" w:themeColor="text1"/>
          <w:sz w:val="24"/>
          <w:szCs w:val="24"/>
        </w:rPr>
      </w:pPr>
      <w:commentRangeStart w:id="21"/>
      <w:r>
        <w:rPr>
          <w:rFonts w:ascii="Arial" w:hAnsi="Arial" w:cs="Arial"/>
          <w:b/>
          <w:color w:val="000000" w:themeColor="text1"/>
          <w:sz w:val="24"/>
          <w:szCs w:val="24"/>
        </w:rPr>
        <w:t>Disciplina</w:t>
      </w:r>
      <w:commentRangeEnd w:id="21"/>
      <w:r w:rsidR="0001254B">
        <w:rPr>
          <w:rStyle w:val="Refdecomentario"/>
        </w:rPr>
        <w:commentReference w:id="21"/>
      </w:r>
      <w:r>
        <w:rPr>
          <w:rFonts w:ascii="Arial" w:hAnsi="Arial" w:cs="Arial"/>
          <w:b/>
          <w:color w:val="000000" w:themeColor="text1"/>
          <w:sz w:val="24"/>
          <w:szCs w:val="24"/>
        </w:rPr>
        <w:t xml:space="preserve"> como tema dentro de las escuelas para padres</w:t>
      </w:r>
    </w:p>
    <w:p w:rsidR="00BA0F2A" w:rsidRDefault="00BA0F2A"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Empecemos por ¿Qué es la disciplina? La disciplina es un proceso de aprendizaje por medio del cual tiene lugar la socialización, su propósito es enseñar la conducta apropiada. La meta última de la disciplina es sensibilizar la conciencia y desarrollar autocontrol, de modo que los individuos vivan de acuerdo con los modos de conducta, las reglas y regulaciones establecidas por el grupo. </w:t>
      </w:r>
    </w:p>
    <w:p w:rsidR="003A2DBA" w:rsidRDefault="003A2DBA"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Y entonces ¿</w:t>
      </w:r>
      <w:r w:rsidR="006E1892">
        <w:rPr>
          <w:rFonts w:ascii="Arial" w:hAnsi="Arial" w:cs="Arial"/>
          <w:color w:val="000000" w:themeColor="text1"/>
          <w:sz w:val="24"/>
          <w:szCs w:val="24"/>
        </w:rPr>
        <w:t>qué</w:t>
      </w:r>
      <w:r>
        <w:rPr>
          <w:rFonts w:ascii="Arial" w:hAnsi="Arial" w:cs="Arial"/>
          <w:color w:val="000000" w:themeColor="text1"/>
          <w:sz w:val="24"/>
          <w:szCs w:val="24"/>
        </w:rPr>
        <w:t xml:space="preserve"> tiene que ver este tema con la escuela para padres? Yo tengo bastantes ejemplos de casos en la que la disciplina de padres hacia hijos era necesaria y si se hubiera dado como acertadamente no estarían en esas posiciones por ejemplo los narcos, los ladrones, chicos que ahora vemos en las escuelas practicando </w:t>
      </w:r>
      <w:proofErr w:type="spellStart"/>
      <w:r>
        <w:rPr>
          <w:rFonts w:ascii="Arial" w:hAnsi="Arial" w:cs="Arial"/>
          <w:color w:val="000000" w:themeColor="text1"/>
          <w:sz w:val="24"/>
          <w:szCs w:val="24"/>
        </w:rPr>
        <w:t>bullying</w:t>
      </w:r>
      <w:proofErr w:type="spellEnd"/>
      <w:r>
        <w:rPr>
          <w:rFonts w:ascii="Arial" w:hAnsi="Arial" w:cs="Arial"/>
          <w:color w:val="000000" w:themeColor="text1"/>
          <w:sz w:val="24"/>
          <w:szCs w:val="24"/>
        </w:rPr>
        <w:t xml:space="preserve">, </w:t>
      </w:r>
      <w:proofErr w:type="spellStart"/>
      <w:r>
        <w:rPr>
          <w:rFonts w:ascii="Arial" w:hAnsi="Arial" w:cs="Arial"/>
          <w:color w:val="000000" w:themeColor="text1"/>
          <w:sz w:val="24"/>
          <w:szCs w:val="24"/>
        </w:rPr>
        <w:t>etc</w:t>
      </w:r>
      <w:proofErr w:type="spellEnd"/>
      <w:r>
        <w:rPr>
          <w:rFonts w:ascii="Arial" w:hAnsi="Arial" w:cs="Arial"/>
          <w:color w:val="000000" w:themeColor="text1"/>
          <w:sz w:val="24"/>
          <w:szCs w:val="24"/>
        </w:rPr>
        <w:t>, por esto la necesidad de implementar el tema de disciplina a los padres.</w:t>
      </w:r>
    </w:p>
    <w:p w:rsidR="003A2DBA" w:rsidRDefault="003A2DBA"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Y  con disciplina no me refiero a que sea necesario tener padres castigadores y poco comprensivos, la disciplina necesita ser dada con cariño y establecer confianza (digo confianza, no ser confianzudos) con los hijos.</w:t>
      </w:r>
    </w:p>
    <w:p w:rsidR="003A2DBA" w:rsidRDefault="003A2DBA"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lastRenderedPageBreak/>
        <w:t>Y es que estas conductas empiezan desde la casa, también y mejor dicho los padres son los causantes de esta indisciplina en los menores, ejemplos de conductas de padres causantes de indisciplina:</w:t>
      </w:r>
    </w:p>
    <w:p w:rsidR="003A2DBA" w:rsidRDefault="003A2DBA"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Falta de autoridad</w:t>
      </w:r>
    </w:p>
    <w:p w:rsidR="003A2DBA" w:rsidRDefault="003A2DBA"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Arbitrariedad para imponer normas en el hogar</w:t>
      </w:r>
    </w:p>
    <w:p w:rsidR="003A2DBA" w:rsidRDefault="003A2DBA"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Enojo constante, solo imponer castigos</w:t>
      </w:r>
    </w:p>
    <w:p w:rsidR="003A2DBA" w:rsidRDefault="003A2DBA"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Baja autoestima</w:t>
      </w:r>
    </w:p>
    <w:p w:rsidR="003A2DBA" w:rsidRDefault="003A2DBA"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Tendencia a discutir por todo lo que no le parece</w:t>
      </w:r>
    </w:p>
    <w:p w:rsidR="003A2DBA" w:rsidRDefault="003A2DBA"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Falta de atención a las necesidades o problemas de los niños</w:t>
      </w:r>
    </w:p>
    <w:p w:rsidR="003A2DBA" w:rsidRDefault="003A2DBA"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Arrogancia/ ser déspotas con la pareja o hijos</w:t>
      </w:r>
    </w:p>
    <w:p w:rsidR="003A2DBA" w:rsidRDefault="006E1892"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Descuido de apariencia física, salud o estado de ánimo</w:t>
      </w:r>
    </w:p>
    <w:p w:rsidR="006E1892" w:rsidRDefault="006E1892"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Exageración de los problemas económicos</w:t>
      </w:r>
    </w:p>
    <w:p w:rsidR="006E1892" w:rsidRDefault="006E1892" w:rsidP="007F7EF3">
      <w:pPr>
        <w:pStyle w:val="Prrafodelista"/>
        <w:numPr>
          <w:ilvl w:val="0"/>
          <w:numId w:val="1"/>
        </w:numPr>
        <w:spacing w:line="360" w:lineRule="auto"/>
        <w:jc w:val="both"/>
        <w:rPr>
          <w:rFonts w:ascii="Arial" w:hAnsi="Arial" w:cs="Arial"/>
          <w:color w:val="000000" w:themeColor="text1"/>
          <w:sz w:val="24"/>
          <w:szCs w:val="24"/>
        </w:rPr>
      </w:pPr>
      <w:r>
        <w:rPr>
          <w:rFonts w:ascii="Arial" w:hAnsi="Arial" w:cs="Arial"/>
          <w:color w:val="000000" w:themeColor="text1"/>
          <w:sz w:val="24"/>
          <w:szCs w:val="24"/>
        </w:rPr>
        <w:t>Apatía para salir u organizar fiestas con su familia</w:t>
      </w:r>
    </w:p>
    <w:p w:rsidR="006E1892" w:rsidRDefault="006E1892"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Por esto es que encuentro la necesidad de implementar este tema dentro del programa de escuela para padres y así poder ayudar a estos que les den herramientas más adecuadas a sus hijos para el futuro.</w:t>
      </w: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p>
    <w:p w:rsidR="006E1892" w:rsidRDefault="006E1892" w:rsidP="007F7EF3">
      <w:pPr>
        <w:spacing w:line="360" w:lineRule="auto"/>
        <w:jc w:val="both"/>
        <w:rPr>
          <w:ins w:id="22" w:author="Ana Maritza Vega Jauregui" w:date="2011-10-27T21:25:00Z"/>
          <w:rFonts w:ascii="Arial" w:hAnsi="Arial" w:cs="Arial"/>
          <w:b/>
          <w:color w:val="000000" w:themeColor="text1"/>
          <w:sz w:val="24"/>
          <w:szCs w:val="24"/>
        </w:rPr>
      </w:pPr>
      <w:r>
        <w:rPr>
          <w:rFonts w:ascii="Arial" w:hAnsi="Arial" w:cs="Arial"/>
          <w:b/>
          <w:color w:val="000000" w:themeColor="text1"/>
          <w:sz w:val="24"/>
          <w:szCs w:val="24"/>
        </w:rPr>
        <w:t>Conclusiones:</w:t>
      </w:r>
    </w:p>
    <w:p w:rsidR="0001254B" w:rsidRDefault="0001254B" w:rsidP="007F7EF3">
      <w:pPr>
        <w:spacing w:line="360" w:lineRule="auto"/>
        <w:jc w:val="both"/>
        <w:rPr>
          <w:rFonts w:ascii="Arial" w:hAnsi="Arial" w:cs="Arial"/>
          <w:b/>
          <w:color w:val="000000" w:themeColor="text1"/>
          <w:sz w:val="24"/>
          <w:szCs w:val="24"/>
        </w:rPr>
      </w:pPr>
    </w:p>
    <w:p w:rsidR="006E1892" w:rsidRDefault="006E1892" w:rsidP="007F7EF3">
      <w:pPr>
        <w:spacing w:line="360" w:lineRule="auto"/>
        <w:jc w:val="both"/>
        <w:rPr>
          <w:rFonts w:ascii="Arial" w:hAnsi="Arial" w:cs="Arial"/>
          <w:color w:val="000000" w:themeColor="text1"/>
          <w:sz w:val="24"/>
          <w:szCs w:val="24"/>
        </w:rPr>
      </w:pPr>
      <w:commentRangeStart w:id="23"/>
      <w:r>
        <w:rPr>
          <w:rFonts w:ascii="Arial" w:hAnsi="Arial" w:cs="Arial"/>
          <w:color w:val="000000" w:themeColor="text1"/>
          <w:sz w:val="24"/>
          <w:szCs w:val="24"/>
        </w:rPr>
        <w:t xml:space="preserve">La escuela para padres es necesaria y debería de implementarse dentro de todos los programas escolares como obligación del padre y de la institución a la que acude el niño dado que es un compromiso en el que forman parte los tres, ya que la escuela tiene una misión en la que se compromete a entregar niños para el futuro de nuestro país, los padres al momento de tener un hijo se están comprometiendo a dar las herramientas que este niños necesite para poder avanzar en su futuro y el niño debe de ser responsable desde pequeño de el </w:t>
      </w:r>
      <w:proofErr w:type="gramStart"/>
      <w:r>
        <w:rPr>
          <w:rFonts w:ascii="Arial" w:hAnsi="Arial" w:cs="Arial"/>
          <w:color w:val="000000" w:themeColor="text1"/>
          <w:sz w:val="24"/>
          <w:szCs w:val="24"/>
        </w:rPr>
        <w:t>mismo</w:t>
      </w:r>
      <w:proofErr w:type="gramEnd"/>
      <w:r>
        <w:rPr>
          <w:rFonts w:ascii="Arial" w:hAnsi="Arial" w:cs="Arial"/>
          <w:color w:val="000000" w:themeColor="text1"/>
          <w:sz w:val="24"/>
          <w:szCs w:val="24"/>
        </w:rPr>
        <w:t>.</w:t>
      </w:r>
      <w:commentRangeEnd w:id="23"/>
      <w:r w:rsidR="0001254B">
        <w:rPr>
          <w:rStyle w:val="Refdecomentario"/>
        </w:rPr>
        <w:commentReference w:id="23"/>
      </w:r>
    </w:p>
    <w:p w:rsidR="006E1892" w:rsidDel="00DD6FA5" w:rsidRDefault="006E1892" w:rsidP="007F7EF3">
      <w:pPr>
        <w:spacing w:line="360" w:lineRule="auto"/>
        <w:jc w:val="both"/>
        <w:rPr>
          <w:rFonts w:ascii="Arial" w:hAnsi="Arial" w:cs="Arial"/>
          <w:color w:val="000000" w:themeColor="text1"/>
          <w:sz w:val="24"/>
          <w:szCs w:val="24"/>
        </w:rPr>
      </w:pPr>
      <w:moveFromRangeStart w:id="24" w:author="Ana Maritza Vega Jauregui" w:date="2011-10-27T21:23:00Z" w:name="move307513958"/>
      <w:moveFrom w:id="25" w:author="Ana Maritza Vega Jauregui" w:date="2011-10-27T21:23:00Z">
        <w:r w:rsidDel="00DD6FA5">
          <w:rPr>
            <w:rFonts w:ascii="Arial" w:hAnsi="Arial" w:cs="Arial"/>
            <w:color w:val="000000" w:themeColor="text1"/>
            <w:sz w:val="24"/>
            <w:szCs w:val="24"/>
          </w:rPr>
          <w:t>Sería optimo que esta se impartiera en horarios que los padres pudieran acudir, aplicando una encuesta informal podrían saber los horarios de estos y a partir de ahí realizar el plan y el cronograma que se le entregaría a los padres y estos en forma de compromiso tendrían que firmarlo.</w:t>
        </w:r>
      </w:moveFrom>
    </w:p>
    <w:moveFromRangeEnd w:id="24"/>
    <w:p w:rsidR="006E1892" w:rsidRDefault="006E1892" w:rsidP="007F7EF3">
      <w:pPr>
        <w:spacing w:line="360" w:lineRule="auto"/>
        <w:jc w:val="both"/>
        <w:rPr>
          <w:ins w:id="26" w:author="Ana Maritza Vega Jauregui" w:date="2011-10-27T21:30:00Z"/>
          <w:rFonts w:ascii="Arial" w:hAnsi="Arial" w:cs="Arial"/>
          <w:color w:val="000000" w:themeColor="text1"/>
          <w:sz w:val="24"/>
          <w:szCs w:val="24"/>
        </w:rPr>
      </w:pPr>
      <w:r>
        <w:rPr>
          <w:rFonts w:ascii="Arial" w:hAnsi="Arial" w:cs="Arial"/>
          <w:color w:val="000000" w:themeColor="text1"/>
          <w:sz w:val="24"/>
          <w:szCs w:val="24"/>
        </w:rPr>
        <w:t>Los psicólogos somos parte de un programa como este porque</w:t>
      </w:r>
      <w:r w:rsidR="00244F55">
        <w:rPr>
          <w:rFonts w:ascii="Arial" w:hAnsi="Arial" w:cs="Arial"/>
          <w:color w:val="000000" w:themeColor="text1"/>
          <w:sz w:val="24"/>
          <w:szCs w:val="24"/>
        </w:rPr>
        <w:t xml:space="preserve"> como lo mencione anteriormente, nos concierne brindar este conocimiento ya que somos los que estamos altamente calificados por nuestra preparación universitaria y en otros casos de maestrías y doctorados, tenemos un plan académico que abarca todo el </w:t>
      </w:r>
      <w:commentRangeStart w:id="27"/>
      <w:r w:rsidR="00244F55">
        <w:rPr>
          <w:rFonts w:ascii="Arial" w:hAnsi="Arial" w:cs="Arial"/>
          <w:color w:val="000000" w:themeColor="text1"/>
          <w:sz w:val="24"/>
          <w:szCs w:val="24"/>
        </w:rPr>
        <w:t xml:space="preserve">desarrollo del ser humano y así como poderlo comprender </w:t>
      </w:r>
      <w:commentRangeEnd w:id="27"/>
      <w:r w:rsidR="0001254B">
        <w:rPr>
          <w:rStyle w:val="Refdecomentario"/>
        </w:rPr>
        <w:commentReference w:id="27"/>
      </w:r>
      <w:r w:rsidR="00244F55">
        <w:rPr>
          <w:rFonts w:ascii="Arial" w:hAnsi="Arial" w:cs="Arial"/>
          <w:color w:val="000000" w:themeColor="text1"/>
          <w:sz w:val="24"/>
          <w:szCs w:val="24"/>
        </w:rPr>
        <w:t xml:space="preserve">desde afuera en distintas áreas en este caso sería la educativa, somos capaces de capacitar a los padres a dar un trato digno y educación </w:t>
      </w:r>
      <w:proofErr w:type="spellStart"/>
      <w:r w:rsidR="00244F55">
        <w:rPr>
          <w:rFonts w:ascii="Arial" w:hAnsi="Arial" w:cs="Arial"/>
          <w:color w:val="000000" w:themeColor="text1"/>
          <w:sz w:val="24"/>
          <w:szCs w:val="24"/>
        </w:rPr>
        <w:t>optima</w:t>
      </w:r>
      <w:proofErr w:type="spellEnd"/>
      <w:r w:rsidR="00244F55">
        <w:rPr>
          <w:rFonts w:ascii="Arial" w:hAnsi="Arial" w:cs="Arial"/>
          <w:color w:val="000000" w:themeColor="text1"/>
          <w:sz w:val="24"/>
          <w:szCs w:val="24"/>
        </w:rPr>
        <w:t xml:space="preserve"> para sus hijos.</w:t>
      </w:r>
    </w:p>
    <w:p w:rsidR="0001254B" w:rsidRDefault="0001254B" w:rsidP="007F7EF3">
      <w:pPr>
        <w:spacing w:line="360" w:lineRule="auto"/>
        <w:jc w:val="both"/>
        <w:rPr>
          <w:ins w:id="28" w:author="Ana Maritza Vega Jauregui" w:date="2011-10-27T21:30:00Z"/>
          <w:rFonts w:ascii="Arial" w:hAnsi="Arial" w:cs="Arial"/>
          <w:color w:val="000000" w:themeColor="text1"/>
          <w:sz w:val="24"/>
          <w:szCs w:val="24"/>
        </w:rPr>
      </w:pPr>
    </w:p>
    <w:p w:rsidR="0001254B" w:rsidRDefault="0001254B" w:rsidP="007F7EF3">
      <w:pPr>
        <w:spacing w:line="360" w:lineRule="auto"/>
        <w:jc w:val="both"/>
        <w:rPr>
          <w:rFonts w:ascii="Arial" w:hAnsi="Arial" w:cs="Arial"/>
          <w:color w:val="000000" w:themeColor="text1"/>
          <w:sz w:val="24"/>
          <w:szCs w:val="24"/>
        </w:rPr>
      </w:pPr>
      <w:ins w:id="29" w:author="Ana Maritza Vega Jauregui" w:date="2011-10-27T21:31:00Z">
        <w:r>
          <w:rPr>
            <w:rFonts w:ascii="Arial" w:hAnsi="Arial" w:cs="Arial"/>
            <w:color w:val="000000" w:themeColor="text1"/>
            <w:sz w:val="24"/>
            <w:szCs w:val="24"/>
          </w:rPr>
          <w:t>Ricio puedes integrar</w:t>
        </w:r>
        <w:proofErr w:type="gramStart"/>
        <w:r>
          <w:rPr>
            <w:rFonts w:ascii="Arial" w:hAnsi="Arial" w:cs="Arial"/>
            <w:color w:val="000000" w:themeColor="text1"/>
            <w:sz w:val="24"/>
            <w:szCs w:val="24"/>
          </w:rPr>
          <w:t>..</w:t>
        </w:r>
        <w:proofErr w:type="gramEnd"/>
        <w:r>
          <w:rPr>
            <w:rFonts w:ascii="Arial" w:hAnsi="Arial" w:cs="Arial"/>
            <w:color w:val="000000" w:themeColor="text1"/>
            <w:sz w:val="24"/>
            <w:szCs w:val="24"/>
          </w:rPr>
          <w:t xml:space="preserve"> </w:t>
        </w:r>
        <w:proofErr w:type="spellStart"/>
        <w:proofErr w:type="gramStart"/>
        <w:r>
          <w:rPr>
            <w:rFonts w:ascii="Arial" w:hAnsi="Arial" w:cs="Arial"/>
            <w:color w:val="000000" w:themeColor="text1"/>
            <w:sz w:val="24"/>
            <w:szCs w:val="24"/>
          </w:rPr>
          <w:t>que</w:t>
        </w:r>
        <w:proofErr w:type="spellEnd"/>
        <w:proofErr w:type="gramEnd"/>
        <w:r>
          <w:rPr>
            <w:rFonts w:ascii="Arial" w:hAnsi="Arial" w:cs="Arial"/>
            <w:color w:val="000000" w:themeColor="text1"/>
            <w:sz w:val="24"/>
            <w:szCs w:val="24"/>
          </w:rPr>
          <w:t xml:space="preserve"> </w:t>
        </w:r>
      </w:ins>
      <w:bookmarkStart w:id="30" w:name="_GoBack"/>
      <w:bookmarkEnd w:id="30"/>
      <w:ins w:id="31" w:author="Ana Maritza Vega Jauregui" w:date="2011-10-27T21:30:00Z">
        <w:r>
          <w:rPr>
            <w:rFonts w:ascii="Arial" w:hAnsi="Arial" w:cs="Arial"/>
            <w:color w:val="000000" w:themeColor="text1"/>
            <w:sz w:val="24"/>
            <w:szCs w:val="24"/>
          </w:rPr>
          <w:t>No solo por los conocimientos sobre el desarrollo sino por las capacidades para planear, implementar y evaluar el programa, porque como tal este no deja de ser un proceso educativo</w:t>
        </w:r>
      </w:ins>
      <w:ins w:id="32" w:author="Ana Maritza Vega Jauregui" w:date="2011-10-27T21:31:00Z">
        <w:r>
          <w:rPr>
            <w:rFonts w:ascii="Arial" w:hAnsi="Arial" w:cs="Arial"/>
            <w:color w:val="000000" w:themeColor="text1"/>
            <w:sz w:val="24"/>
            <w:szCs w:val="24"/>
          </w:rPr>
          <w:t>…</w:t>
        </w:r>
      </w:ins>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color w:val="000000" w:themeColor="text1"/>
          <w:sz w:val="24"/>
          <w:szCs w:val="24"/>
        </w:rPr>
      </w:pPr>
    </w:p>
    <w:p w:rsidR="00244F55" w:rsidRDefault="00244F55" w:rsidP="007F7EF3">
      <w:pPr>
        <w:spacing w:line="360" w:lineRule="auto"/>
        <w:jc w:val="both"/>
        <w:rPr>
          <w:rFonts w:ascii="Arial" w:hAnsi="Arial" w:cs="Arial"/>
          <w:b/>
          <w:color w:val="000000" w:themeColor="text1"/>
          <w:sz w:val="24"/>
          <w:szCs w:val="24"/>
        </w:rPr>
      </w:pPr>
      <w:r>
        <w:rPr>
          <w:rFonts w:ascii="Arial" w:hAnsi="Arial" w:cs="Arial"/>
          <w:b/>
          <w:color w:val="000000" w:themeColor="text1"/>
          <w:sz w:val="24"/>
          <w:szCs w:val="24"/>
        </w:rPr>
        <w:t xml:space="preserve">Referencias: </w:t>
      </w:r>
    </w:p>
    <w:p w:rsidR="00175465" w:rsidRDefault="00C346E8" w:rsidP="007F7EF3">
      <w:pPr>
        <w:spacing w:line="360" w:lineRule="auto"/>
        <w:jc w:val="both"/>
        <w:rPr>
          <w:rFonts w:ascii="Arial" w:hAnsi="Arial" w:cs="Arial"/>
          <w:color w:val="000000" w:themeColor="text1"/>
          <w:sz w:val="24"/>
          <w:szCs w:val="24"/>
        </w:rPr>
      </w:pPr>
      <w:r>
        <w:rPr>
          <w:rFonts w:ascii="Arial" w:hAnsi="Arial" w:cs="Arial"/>
          <w:color w:val="000000" w:themeColor="text1"/>
          <w:sz w:val="24"/>
          <w:szCs w:val="24"/>
        </w:rPr>
        <w:t xml:space="preserve">Vega, Julio Cesar; </w:t>
      </w:r>
      <w:r w:rsidRPr="00C346E8">
        <w:rPr>
          <w:rFonts w:ascii="Arial" w:hAnsi="Arial" w:cs="Arial"/>
          <w:color w:val="000000" w:themeColor="text1"/>
          <w:sz w:val="24"/>
          <w:szCs w:val="24"/>
        </w:rPr>
        <w:t xml:space="preserve">Quintanilla, Roque y </w:t>
      </w:r>
      <w:proofErr w:type="spellStart"/>
      <w:r w:rsidRPr="00C346E8">
        <w:rPr>
          <w:rFonts w:ascii="Arial" w:hAnsi="Arial" w:cs="Arial"/>
          <w:color w:val="000000" w:themeColor="text1"/>
          <w:sz w:val="24"/>
          <w:szCs w:val="24"/>
        </w:rPr>
        <w:t>Laquillar</w:t>
      </w:r>
      <w:proofErr w:type="spellEnd"/>
      <w:r w:rsidRPr="00C346E8">
        <w:rPr>
          <w:rFonts w:ascii="Arial" w:hAnsi="Arial" w:cs="Arial"/>
          <w:color w:val="000000" w:themeColor="text1"/>
          <w:sz w:val="24"/>
          <w:szCs w:val="24"/>
        </w:rPr>
        <w:t xml:space="preserve">, Carmen (2009). </w:t>
      </w:r>
      <w:r w:rsidRPr="00C346E8">
        <w:rPr>
          <w:rFonts w:ascii="Arial" w:hAnsi="Arial" w:cs="Arial"/>
          <w:i/>
          <w:color w:val="000000" w:themeColor="text1"/>
          <w:sz w:val="24"/>
          <w:szCs w:val="24"/>
        </w:rPr>
        <w:t>Lecturas para fortalecer la formación de los padres</w:t>
      </w:r>
      <w:r>
        <w:rPr>
          <w:rFonts w:ascii="Arial" w:hAnsi="Arial" w:cs="Arial"/>
          <w:i/>
          <w:color w:val="000000" w:themeColor="text1"/>
          <w:sz w:val="24"/>
          <w:szCs w:val="24"/>
        </w:rPr>
        <w:t xml:space="preserve">. </w:t>
      </w:r>
      <w:r>
        <w:rPr>
          <w:rFonts w:ascii="Arial" w:hAnsi="Arial" w:cs="Arial"/>
          <w:color w:val="000000" w:themeColor="text1"/>
          <w:sz w:val="24"/>
          <w:szCs w:val="24"/>
        </w:rPr>
        <w:t xml:space="preserve">Zapopan Jalisco: </w:t>
      </w:r>
      <w:proofErr w:type="spellStart"/>
      <w:r>
        <w:rPr>
          <w:rFonts w:ascii="Arial" w:hAnsi="Arial" w:cs="Arial"/>
          <w:color w:val="000000" w:themeColor="text1"/>
          <w:sz w:val="24"/>
          <w:szCs w:val="24"/>
        </w:rPr>
        <w:t>Amatoritorial</w:t>
      </w:r>
      <w:proofErr w:type="spellEnd"/>
      <w:r>
        <w:rPr>
          <w:rFonts w:ascii="Arial" w:hAnsi="Arial" w:cs="Arial"/>
          <w:color w:val="000000" w:themeColor="text1"/>
          <w:sz w:val="24"/>
          <w:szCs w:val="24"/>
        </w:rPr>
        <w:t>.</w:t>
      </w:r>
    </w:p>
    <w:p w:rsidR="00C346E8" w:rsidRDefault="00C346E8" w:rsidP="007F7EF3">
      <w:pPr>
        <w:spacing w:line="360" w:lineRule="auto"/>
        <w:jc w:val="both"/>
        <w:rPr>
          <w:rFonts w:ascii="Arial" w:hAnsi="Arial" w:cs="Arial"/>
          <w:color w:val="000000"/>
          <w:sz w:val="24"/>
          <w:szCs w:val="24"/>
        </w:rPr>
      </w:pPr>
      <w:proofErr w:type="spellStart"/>
      <w:r>
        <w:rPr>
          <w:rFonts w:ascii="Arial" w:hAnsi="Arial" w:cs="Arial"/>
          <w:color w:val="000000" w:themeColor="text1"/>
          <w:sz w:val="24"/>
          <w:szCs w:val="24"/>
        </w:rPr>
        <w:t>Comellas</w:t>
      </w:r>
      <w:proofErr w:type="spellEnd"/>
      <w:r>
        <w:rPr>
          <w:rFonts w:ascii="Arial" w:hAnsi="Arial" w:cs="Arial"/>
          <w:color w:val="000000" w:themeColor="text1"/>
          <w:sz w:val="24"/>
          <w:szCs w:val="24"/>
        </w:rPr>
        <w:t xml:space="preserve">, María (2007). </w:t>
      </w:r>
      <w:r w:rsidRPr="00C346E8">
        <w:rPr>
          <w:rFonts w:ascii="Arial" w:hAnsi="Arial" w:cs="Arial"/>
          <w:i/>
          <w:color w:val="000000"/>
          <w:sz w:val="24"/>
          <w:szCs w:val="24"/>
        </w:rPr>
        <w:t>Escuela para padres: las claves para educar a nuestros hijos</w:t>
      </w:r>
      <w:r>
        <w:rPr>
          <w:rFonts w:ascii="Arial" w:hAnsi="Arial" w:cs="Arial"/>
          <w:i/>
          <w:color w:val="000000"/>
          <w:sz w:val="24"/>
          <w:szCs w:val="24"/>
        </w:rPr>
        <w:t xml:space="preserve">. </w:t>
      </w:r>
      <w:r>
        <w:rPr>
          <w:rFonts w:ascii="Arial" w:hAnsi="Arial" w:cs="Arial"/>
          <w:color w:val="000000"/>
          <w:sz w:val="24"/>
          <w:szCs w:val="24"/>
        </w:rPr>
        <w:t>Ed: Ariel.</w:t>
      </w:r>
    </w:p>
    <w:p w:rsidR="00C346E8" w:rsidRPr="00F52615" w:rsidRDefault="00F52615" w:rsidP="007F7EF3">
      <w:pPr>
        <w:spacing w:line="360" w:lineRule="auto"/>
        <w:jc w:val="both"/>
        <w:rPr>
          <w:rFonts w:ascii="Arial" w:hAnsi="Arial" w:cs="Arial"/>
          <w:i/>
          <w:color w:val="000000" w:themeColor="text1"/>
          <w:sz w:val="24"/>
          <w:szCs w:val="24"/>
        </w:rPr>
      </w:pPr>
      <w:proofErr w:type="spellStart"/>
      <w:r>
        <w:rPr>
          <w:rFonts w:ascii="Arial" w:hAnsi="Arial" w:cs="Arial"/>
          <w:color w:val="000000"/>
          <w:sz w:val="24"/>
          <w:szCs w:val="24"/>
        </w:rPr>
        <w:t>Urgarte</w:t>
      </w:r>
      <w:proofErr w:type="spellEnd"/>
      <w:r>
        <w:rPr>
          <w:rFonts w:ascii="Arial" w:hAnsi="Arial" w:cs="Arial"/>
          <w:color w:val="000000"/>
          <w:sz w:val="24"/>
          <w:szCs w:val="24"/>
        </w:rPr>
        <w:t xml:space="preserve">, Rosa María; Aguirre, Regina (2009) </w:t>
      </w:r>
      <w:r>
        <w:rPr>
          <w:rFonts w:ascii="Arial" w:hAnsi="Arial" w:cs="Arial"/>
          <w:i/>
          <w:color w:val="000000"/>
          <w:sz w:val="24"/>
          <w:szCs w:val="24"/>
        </w:rPr>
        <w:t xml:space="preserve">Manual escuela para padres. </w:t>
      </w:r>
      <w:r w:rsidRPr="00F52615">
        <w:rPr>
          <w:rFonts w:ascii="Arial" w:hAnsi="Arial" w:cs="Arial"/>
          <w:color w:val="000000"/>
          <w:sz w:val="24"/>
          <w:szCs w:val="24"/>
        </w:rPr>
        <w:t>México, D.F</w:t>
      </w:r>
      <w:r>
        <w:rPr>
          <w:rFonts w:ascii="Arial" w:hAnsi="Arial" w:cs="Arial"/>
          <w:color w:val="000000"/>
          <w:sz w:val="24"/>
          <w:szCs w:val="24"/>
        </w:rPr>
        <w:t xml:space="preserve">: </w:t>
      </w:r>
      <w:proofErr w:type="spellStart"/>
      <w:r>
        <w:rPr>
          <w:rFonts w:ascii="Arial" w:hAnsi="Arial" w:cs="Arial"/>
          <w:color w:val="000000"/>
          <w:sz w:val="24"/>
          <w:szCs w:val="24"/>
        </w:rPr>
        <w:t>Textlap</w:t>
      </w:r>
      <w:proofErr w:type="spellEnd"/>
      <w:r>
        <w:rPr>
          <w:rFonts w:ascii="Arial" w:hAnsi="Arial" w:cs="Arial"/>
          <w:color w:val="000000"/>
          <w:sz w:val="24"/>
          <w:szCs w:val="24"/>
        </w:rPr>
        <w:t>.</w:t>
      </w:r>
    </w:p>
    <w:p w:rsidR="00C346E8" w:rsidRPr="00C346E8" w:rsidRDefault="00C346E8" w:rsidP="007F7EF3">
      <w:pPr>
        <w:spacing w:line="360" w:lineRule="auto"/>
        <w:jc w:val="both"/>
        <w:rPr>
          <w:rFonts w:ascii="Arial" w:hAnsi="Arial" w:cs="Arial"/>
          <w:color w:val="000000" w:themeColor="text1"/>
          <w:sz w:val="24"/>
          <w:szCs w:val="24"/>
        </w:rPr>
      </w:pPr>
    </w:p>
    <w:p w:rsidR="00C346E8" w:rsidRDefault="00C346E8" w:rsidP="007F7EF3">
      <w:pPr>
        <w:spacing w:line="360" w:lineRule="auto"/>
        <w:jc w:val="both"/>
        <w:rPr>
          <w:rFonts w:ascii="Arial" w:hAnsi="Arial" w:cs="Arial"/>
          <w:b/>
          <w:color w:val="000000" w:themeColor="text1"/>
          <w:sz w:val="24"/>
          <w:szCs w:val="24"/>
        </w:rPr>
      </w:pPr>
    </w:p>
    <w:p w:rsidR="00244F55" w:rsidRPr="00244F55" w:rsidRDefault="00244F55" w:rsidP="007F7EF3">
      <w:pPr>
        <w:spacing w:line="360" w:lineRule="auto"/>
        <w:jc w:val="both"/>
        <w:rPr>
          <w:rFonts w:ascii="Arial" w:hAnsi="Arial" w:cs="Arial"/>
          <w:b/>
          <w:color w:val="000000" w:themeColor="text1"/>
          <w:sz w:val="24"/>
          <w:szCs w:val="24"/>
        </w:rPr>
      </w:pPr>
    </w:p>
    <w:sectPr w:rsidR="00244F55" w:rsidRPr="00244F55" w:rsidSect="0064436C">
      <w:pgSz w:w="12240" w:h="15840"/>
      <w:pgMar w:top="1417" w:right="1701" w:bottom="1417" w:left="1701"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na Maritza Vega Jauregui" w:date="2011-10-27T20:31:00Z" w:initials="AMVJ">
    <w:p w:rsidR="007F7EF3" w:rsidRDefault="007F7EF3">
      <w:pPr>
        <w:pStyle w:val="Textocomentario"/>
      </w:pPr>
      <w:r>
        <w:rPr>
          <w:rStyle w:val="Refdecomentario"/>
        </w:rPr>
        <w:annotationRef/>
      </w:r>
      <w:r>
        <w:t xml:space="preserve">No me cuentes todo, para motivarme a seguir </w:t>
      </w:r>
      <w:proofErr w:type="spellStart"/>
      <w:r>
        <w:t>leyend</w:t>
      </w:r>
      <w:proofErr w:type="spellEnd"/>
    </w:p>
  </w:comment>
  <w:comment w:id="3" w:author="Ana Maritza Vega Jauregui" w:date="2011-10-27T21:21:00Z" w:initials="AMVJ">
    <w:p w:rsidR="00DD6FA5" w:rsidRDefault="00DD6FA5">
      <w:pPr>
        <w:pStyle w:val="Textocomentario"/>
      </w:pPr>
      <w:r>
        <w:rPr>
          <w:rStyle w:val="Refdecomentario"/>
        </w:rPr>
        <w:annotationRef/>
      </w:r>
      <w:r>
        <w:t xml:space="preserve">Esta es considerada </w:t>
      </w:r>
      <w:proofErr w:type="spellStart"/>
      <w:r>
        <w:t>educaci</w:t>
      </w:r>
      <w:proofErr w:type="spellEnd"/>
    </w:p>
  </w:comment>
  <w:comment w:id="5" w:author="Ana Maritza Vega Jauregui" w:date="2011-10-27T21:15:00Z" w:initials="AMVJ">
    <w:p w:rsidR="00DD6FA5" w:rsidRDefault="00DD6FA5">
      <w:pPr>
        <w:pStyle w:val="Textocomentario"/>
      </w:pPr>
      <w:r>
        <w:rPr>
          <w:rStyle w:val="Refdecomentario"/>
        </w:rPr>
        <w:annotationRef/>
      </w:r>
      <w:r>
        <w:t>Y que otros</w:t>
      </w:r>
    </w:p>
  </w:comment>
  <w:comment w:id="7" w:author="Ana Maritza Vega Jauregui" w:date="2011-10-27T21:15:00Z" w:initials="AMVJ">
    <w:p w:rsidR="00DD6FA5" w:rsidRDefault="00DD6FA5">
      <w:pPr>
        <w:pStyle w:val="Textocomentario"/>
      </w:pPr>
      <w:r>
        <w:rPr>
          <w:rStyle w:val="Refdecomentario"/>
        </w:rPr>
        <w:annotationRef/>
      </w:r>
      <w:r>
        <w:t>Quien hace estas afirmaciones?</w:t>
      </w:r>
    </w:p>
  </w:comment>
  <w:comment w:id="8" w:author="Ana Maritza Vega Jauregui" w:date="2011-10-27T21:18:00Z" w:initials="AMVJ">
    <w:p w:rsidR="00DD6FA5" w:rsidRDefault="00DD6FA5">
      <w:pPr>
        <w:pStyle w:val="Textocomentario"/>
      </w:pPr>
      <w:r>
        <w:rPr>
          <w:rStyle w:val="Refdecomentario"/>
        </w:rPr>
        <w:annotationRef/>
      </w:r>
      <w:r>
        <w:t xml:space="preserve">Bien por buscar antecedentes : ) </w:t>
      </w:r>
    </w:p>
  </w:comment>
  <w:comment w:id="9" w:author="Ana Maritza Vega Jauregui" w:date="2011-10-27T21:18:00Z" w:initials="AMVJ">
    <w:p w:rsidR="00DD6FA5" w:rsidRDefault="00DD6FA5">
      <w:pPr>
        <w:pStyle w:val="Textocomentario"/>
      </w:pPr>
      <w:r>
        <w:rPr>
          <w:rStyle w:val="Refdecomentario"/>
        </w:rPr>
        <w:annotationRef/>
      </w:r>
      <w:r>
        <w:t xml:space="preserve"> A qué modelo se asemeja ¿</w:t>
      </w:r>
    </w:p>
  </w:comment>
  <w:comment w:id="10" w:author="Ana Maritza Vega Jauregui" w:date="2011-10-27T21:19:00Z" w:initials="AMVJ">
    <w:p w:rsidR="00DD6FA5" w:rsidRDefault="00DD6FA5">
      <w:pPr>
        <w:pStyle w:val="Textocomentario"/>
      </w:pPr>
      <w:r>
        <w:rPr>
          <w:rStyle w:val="Refdecomentario"/>
        </w:rPr>
        <w:annotationRef/>
      </w:r>
      <w:proofErr w:type="spellStart"/>
      <w:r>
        <w:t>Rocio</w:t>
      </w:r>
      <w:proofErr w:type="spellEnd"/>
      <w:r>
        <w:t xml:space="preserve"> me surge una duda? Porque el DIF se involucra en escuela para padres, no debería ser educación la instancia encargada?</w:t>
      </w:r>
    </w:p>
  </w:comment>
  <w:comment w:id="21" w:author="Ana Maritza Vega Jauregui" w:date="2011-10-27T21:28:00Z" w:initials="AMVJ">
    <w:p w:rsidR="0001254B" w:rsidRDefault="0001254B">
      <w:pPr>
        <w:pStyle w:val="Textocomentario"/>
      </w:pPr>
      <w:r>
        <w:rPr>
          <w:rStyle w:val="Refdecomentario"/>
        </w:rPr>
        <w:annotationRef/>
      </w:r>
      <w:proofErr w:type="spellStart"/>
      <w:r>
        <w:t>Rocio</w:t>
      </w:r>
      <w:proofErr w:type="spellEnd"/>
      <w:r>
        <w:t xml:space="preserve">, amplias la </w:t>
      </w:r>
      <w:proofErr w:type="spellStart"/>
      <w:r>
        <w:t>infrmacion</w:t>
      </w:r>
      <w:proofErr w:type="spellEnd"/>
      <w:r>
        <w:t xml:space="preserve"> sobre la escuela a padres sobre un tema que considero muy importante para los psicólogos.</w:t>
      </w:r>
    </w:p>
  </w:comment>
  <w:comment w:id="23" w:author="Ana Maritza Vega Jauregui" w:date="2011-10-27T21:25:00Z" w:initials="AMVJ">
    <w:p w:rsidR="0001254B" w:rsidRDefault="0001254B">
      <w:pPr>
        <w:pStyle w:val="Textocomentario"/>
      </w:pPr>
      <w:r>
        <w:rPr>
          <w:rStyle w:val="Refdecomentario"/>
        </w:rPr>
        <w:annotationRef/>
      </w:r>
      <w:r>
        <w:t xml:space="preserve">Tu opinión : ) </w:t>
      </w:r>
    </w:p>
  </w:comment>
  <w:comment w:id="27" w:author="Ana Maritza Vega Jauregui" w:date="2011-10-27T21:29:00Z" w:initials="AMVJ">
    <w:p w:rsidR="0001254B" w:rsidRDefault="0001254B">
      <w:pPr>
        <w:pStyle w:val="Textocomentario"/>
      </w:pPr>
      <w:r>
        <w:rPr>
          <w:rStyle w:val="Refdecomentario"/>
        </w:rPr>
        <w:annotationRef/>
      </w:r>
      <w:r>
        <w:t>Argumentación  :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D2C25"/>
    <w:multiLevelType w:val="hybridMultilevel"/>
    <w:tmpl w:val="A1EC7F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92C"/>
    <w:rsid w:val="0001254B"/>
    <w:rsid w:val="00175465"/>
    <w:rsid w:val="00244F55"/>
    <w:rsid w:val="003A2DBA"/>
    <w:rsid w:val="005C223B"/>
    <w:rsid w:val="0064436C"/>
    <w:rsid w:val="00663187"/>
    <w:rsid w:val="006E1892"/>
    <w:rsid w:val="007F7EF3"/>
    <w:rsid w:val="00855B56"/>
    <w:rsid w:val="00A5592C"/>
    <w:rsid w:val="00AB5978"/>
    <w:rsid w:val="00BA0F2A"/>
    <w:rsid w:val="00C14E79"/>
    <w:rsid w:val="00C346E8"/>
    <w:rsid w:val="00CA2AFC"/>
    <w:rsid w:val="00DD6FA5"/>
    <w:rsid w:val="00EE7A95"/>
    <w:rsid w:val="00F5261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A2DBA"/>
    <w:pPr>
      <w:ind w:left="720"/>
      <w:contextualSpacing/>
    </w:pPr>
  </w:style>
  <w:style w:type="paragraph" w:styleId="Textodeglobo">
    <w:name w:val="Balloon Text"/>
    <w:basedOn w:val="Normal"/>
    <w:link w:val="TextodegloboCar"/>
    <w:uiPriority w:val="99"/>
    <w:semiHidden/>
    <w:unhideWhenUsed/>
    <w:rsid w:val="001754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5465"/>
    <w:rPr>
      <w:rFonts w:ascii="Tahoma" w:hAnsi="Tahoma" w:cs="Tahoma"/>
      <w:sz w:val="16"/>
      <w:szCs w:val="16"/>
    </w:rPr>
  </w:style>
  <w:style w:type="paragraph" w:styleId="Sinespaciado">
    <w:name w:val="No Spacing"/>
    <w:link w:val="SinespaciadoCar"/>
    <w:uiPriority w:val="1"/>
    <w:qFormat/>
    <w:rsid w:val="0064436C"/>
    <w:pPr>
      <w:spacing w:after="0" w:line="240" w:lineRule="auto"/>
    </w:pPr>
    <w:rPr>
      <w:lang w:val="es-ES"/>
    </w:rPr>
  </w:style>
  <w:style w:type="character" w:customStyle="1" w:styleId="SinespaciadoCar">
    <w:name w:val="Sin espaciado Car"/>
    <w:basedOn w:val="Fuentedeprrafopredeter"/>
    <w:link w:val="Sinespaciado"/>
    <w:uiPriority w:val="1"/>
    <w:rsid w:val="0064436C"/>
    <w:rPr>
      <w:rFonts w:eastAsiaTheme="minorEastAsia"/>
      <w:lang w:val="es-ES"/>
    </w:rPr>
  </w:style>
  <w:style w:type="character" w:styleId="Refdecomentario">
    <w:name w:val="annotation reference"/>
    <w:basedOn w:val="Fuentedeprrafopredeter"/>
    <w:uiPriority w:val="99"/>
    <w:semiHidden/>
    <w:unhideWhenUsed/>
    <w:rsid w:val="007F7EF3"/>
    <w:rPr>
      <w:sz w:val="16"/>
      <w:szCs w:val="16"/>
    </w:rPr>
  </w:style>
  <w:style w:type="paragraph" w:styleId="Textocomentario">
    <w:name w:val="annotation text"/>
    <w:basedOn w:val="Normal"/>
    <w:link w:val="TextocomentarioCar"/>
    <w:uiPriority w:val="99"/>
    <w:semiHidden/>
    <w:unhideWhenUsed/>
    <w:rsid w:val="007F7E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F7EF3"/>
    <w:rPr>
      <w:sz w:val="20"/>
      <w:szCs w:val="20"/>
    </w:rPr>
  </w:style>
  <w:style w:type="paragraph" w:styleId="Asuntodelcomentario">
    <w:name w:val="annotation subject"/>
    <w:basedOn w:val="Textocomentario"/>
    <w:next w:val="Textocomentario"/>
    <w:link w:val="AsuntodelcomentarioCar"/>
    <w:uiPriority w:val="99"/>
    <w:semiHidden/>
    <w:unhideWhenUsed/>
    <w:rsid w:val="007F7EF3"/>
    <w:rPr>
      <w:b/>
      <w:bCs/>
    </w:rPr>
  </w:style>
  <w:style w:type="character" w:customStyle="1" w:styleId="AsuntodelcomentarioCar">
    <w:name w:val="Asunto del comentario Car"/>
    <w:basedOn w:val="TextocomentarioCar"/>
    <w:link w:val="Asuntodelcomentario"/>
    <w:uiPriority w:val="99"/>
    <w:semiHidden/>
    <w:rsid w:val="007F7EF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A2DBA"/>
    <w:pPr>
      <w:ind w:left="720"/>
      <w:contextualSpacing/>
    </w:pPr>
  </w:style>
  <w:style w:type="paragraph" w:styleId="Textodeglobo">
    <w:name w:val="Balloon Text"/>
    <w:basedOn w:val="Normal"/>
    <w:link w:val="TextodegloboCar"/>
    <w:uiPriority w:val="99"/>
    <w:semiHidden/>
    <w:unhideWhenUsed/>
    <w:rsid w:val="001754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75465"/>
    <w:rPr>
      <w:rFonts w:ascii="Tahoma" w:hAnsi="Tahoma" w:cs="Tahoma"/>
      <w:sz w:val="16"/>
      <w:szCs w:val="16"/>
    </w:rPr>
  </w:style>
  <w:style w:type="paragraph" w:styleId="Sinespaciado">
    <w:name w:val="No Spacing"/>
    <w:link w:val="SinespaciadoCar"/>
    <w:uiPriority w:val="1"/>
    <w:qFormat/>
    <w:rsid w:val="0064436C"/>
    <w:pPr>
      <w:spacing w:after="0" w:line="240" w:lineRule="auto"/>
    </w:pPr>
    <w:rPr>
      <w:lang w:val="es-ES"/>
    </w:rPr>
  </w:style>
  <w:style w:type="character" w:customStyle="1" w:styleId="SinespaciadoCar">
    <w:name w:val="Sin espaciado Car"/>
    <w:basedOn w:val="Fuentedeprrafopredeter"/>
    <w:link w:val="Sinespaciado"/>
    <w:uiPriority w:val="1"/>
    <w:rsid w:val="0064436C"/>
    <w:rPr>
      <w:rFonts w:eastAsiaTheme="minorEastAsia"/>
      <w:lang w:val="es-ES"/>
    </w:rPr>
  </w:style>
  <w:style w:type="character" w:styleId="Refdecomentario">
    <w:name w:val="annotation reference"/>
    <w:basedOn w:val="Fuentedeprrafopredeter"/>
    <w:uiPriority w:val="99"/>
    <w:semiHidden/>
    <w:unhideWhenUsed/>
    <w:rsid w:val="007F7EF3"/>
    <w:rPr>
      <w:sz w:val="16"/>
      <w:szCs w:val="16"/>
    </w:rPr>
  </w:style>
  <w:style w:type="paragraph" w:styleId="Textocomentario">
    <w:name w:val="annotation text"/>
    <w:basedOn w:val="Normal"/>
    <w:link w:val="TextocomentarioCar"/>
    <w:uiPriority w:val="99"/>
    <w:semiHidden/>
    <w:unhideWhenUsed/>
    <w:rsid w:val="007F7EF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F7EF3"/>
    <w:rPr>
      <w:sz w:val="20"/>
      <w:szCs w:val="20"/>
    </w:rPr>
  </w:style>
  <w:style w:type="paragraph" w:styleId="Asuntodelcomentario">
    <w:name w:val="annotation subject"/>
    <w:basedOn w:val="Textocomentario"/>
    <w:next w:val="Textocomentario"/>
    <w:link w:val="AsuntodelcomentarioCar"/>
    <w:uiPriority w:val="99"/>
    <w:semiHidden/>
    <w:unhideWhenUsed/>
    <w:rsid w:val="007F7EF3"/>
    <w:rPr>
      <w:b/>
      <w:bCs/>
    </w:rPr>
  </w:style>
  <w:style w:type="character" w:customStyle="1" w:styleId="AsuntodelcomentarioCar">
    <w:name w:val="Asunto del comentario Car"/>
    <w:basedOn w:val="TextocomentarioCar"/>
    <w:link w:val="Asuntodelcomentario"/>
    <w:uiPriority w:val="99"/>
    <w:semiHidden/>
    <w:rsid w:val="007F7E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F512A4E08A840208B490477C6EBD0FF"/>
        <w:category>
          <w:name w:val="General"/>
          <w:gallery w:val="placeholder"/>
        </w:category>
        <w:types>
          <w:type w:val="bbPlcHdr"/>
        </w:types>
        <w:behaviors>
          <w:behavior w:val="content"/>
        </w:behaviors>
        <w:guid w:val="{AACC4EFA-7A24-4F3C-BE5A-CE8CDDA0A5A7}"/>
      </w:docPartPr>
      <w:docPartBody>
        <w:p w:rsidR="00B46CE7" w:rsidRDefault="0094485D" w:rsidP="0094485D">
          <w:pPr>
            <w:pStyle w:val="3F512A4E08A840208B490477C6EBD0FF"/>
          </w:pPr>
          <w:r>
            <w:rPr>
              <w:rFonts w:asciiTheme="majorHAnsi" w:eastAsiaTheme="majorEastAsia" w:hAnsiTheme="majorHAnsi" w:cstheme="majorBidi"/>
              <w:sz w:val="72"/>
              <w:szCs w:val="72"/>
              <w:lang w:val="es-ES"/>
            </w:rPr>
            <w:t>[Escribir el título del documento]</w:t>
          </w:r>
        </w:p>
      </w:docPartBody>
    </w:docPart>
    <w:docPart>
      <w:docPartPr>
        <w:name w:val="508C49B5ABE64ACB84F5F57B7DA0D377"/>
        <w:category>
          <w:name w:val="General"/>
          <w:gallery w:val="placeholder"/>
        </w:category>
        <w:types>
          <w:type w:val="bbPlcHdr"/>
        </w:types>
        <w:behaviors>
          <w:behavior w:val="content"/>
        </w:behaviors>
        <w:guid w:val="{D81CC5BD-2A61-4BDE-9E36-10198D1E688E}"/>
      </w:docPartPr>
      <w:docPartBody>
        <w:p w:rsidR="00B46CE7" w:rsidRDefault="0094485D" w:rsidP="0094485D">
          <w:pPr>
            <w:pStyle w:val="508C49B5ABE64ACB84F5F57B7DA0D377"/>
          </w:pPr>
          <w:r>
            <w:rPr>
              <w:lang w:val="es-ES"/>
            </w:rPr>
            <w:t>[Seleccionar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94485D"/>
    <w:rsid w:val="00172B87"/>
    <w:rsid w:val="0094485D"/>
    <w:rsid w:val="00B46CE7"/>
    <w:rsid w:val="00BB734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F512A4E08A840208B490477C6EBD0FF">
    <w:name w:val="3F512A4E08A840208B490477C6EBD0FF"/>
    <w:rsid w:val="0094485D"/>
  </w:style>
  <w:style w:type="paragraph" w:customStyle="1" w:styleId="9FB0E60DA135436990A44B4F003923DD">
    <w:name w:val="9FB0E60DA135436990A44B4F003923DD"/>
    <w:rsid w:val="0094485D"/>
  </w:style>
  <w:style w:type="paragraph" w:customStyle="1" w:styleId="508C49B5ABE64ACB84F5F57B7DA0D377">
    <w:name w:val="508C49B5ABE64ACB84F5F57B7DA0D377"/>
    <w:rsid w:val="0094485D"/>
  </w:style>
  <w:style w:type="paragraph" w:customStyle="1" w:styleId="86F606A7B91141BB9DB95CF6514EBDEF">
    <w:name w:val="86F606A7B91141BB9DB95CF6514EBDEF"/>
    <w:rsid w:val="0094485D"/>
  </w:style>
  <w:style w:type="paragraph" w:customStyle="1" w:styleId="A4D6667B1AC44702BDF17BD433B92691">
    <w:name w:val="A4D6667B1AC44702BDF17BD433B92691"/>
    <w:rsid w:val="0094485D"/>
  </w:style>
  <w:style w:type="paragraph" w:customStyle="1" w:styleId="E271B4B596CB433E80A5D82DB21ADED4">
    <w:name w:val="E271B4B596CB433E80A5D82DB21ADED4"/>
    <w:rsid w:val="0094485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2011-10-13T00:00:00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Mae09</b:Tag>
    <b:SourceType>Book</b:SourceType>
    <b:Guid>{D0100A41-71E5-494B-8F51-A1F65E72886E}</b:Guid>
    <b:Author>
      <b:Author>
        <b:NameList>
          <b:Person>
            <b:Last>Miranda</b:Last>
            <b:First>Maestro</b:First>
            <b:Middle>Julio César Vega</b:Middle>
          </b:Person>
        </b:NameList>
      </b:Author>
    </b:Author>
    <b:Title>Lecturas para fortalecer la formación de los padres</b:Title>
    <b:Year>2009</b:Year>
    <b:City>Zapopan, Jalisco., México</b:City>
    <b:Publisher>Ed. Amaditorial</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6BED7B-A648-44DD-9AD8-74A707077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1330</Words>
  <Characters>7320</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Escuela para padres (Disciplina)</vt:lpstr>
    </vt:vector>
  </TitlesOfParts>
  <Company>Universidad Guadalajara Lamar</Company>
  <LinksUpToDate>false</LinksUpToDate>
  <CharactersWithSpaces>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Escuela para padres (Disciplina)</dc:title>
  <dc:creator>Rocío Rizo Castro</dc:creator>
  <cp:lastModifiedBy>Ana Maritza Vega Jauregui</cp:lastModifiedBy>
  <cp:revision>5</cp:revision>
  <dcterms:created xsi:type="dcterms:W3CDTF">2011-10-27T20:14:00Z</dcterms:created>
  <dcterms:modified xsi:type="dcterms:W3CDTF">2011-10-28T02:31:00Z</dcterms:modified>
</cp:coreProperties>
</file>